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B7E" w:rsidRPr="000E449F" w:rsidRDefault="004607E3" w:rsidP="000E449F">
      <w:pPr>
        <w:pStyle w:val="Title"/>
      </w:pPr>
      <w:r>
        <w:t>Project</w:t>
      </w:r>
      <w:r w:rsidR="009E020A">
        <w:t xml:space="preserve">-Lesson </w:t>
      </w:r>
      <w:r>
        <w:t>C</w:t>
      </w:r>
      <w:r w:rsidR="00D47FAA">
        <w:t xml:space="preserve"> </w:t>
      </w:r>
    </w:p>
    <w:p w:rsidR="00021B23" w:rsidRDefault="00AB4C82" w:rsidP="00293637">
      <w:pPr>
        <w:pStyle w:val="HangingIndent"/>
      </w:pPr>
      <w:r w:rsidRPr="000E449F">
        <w:rPr>
          <w:b/>
        </w:rPr>
        <w:t>Reporting Category</w:t>
      </w:r>
      <w:r w:rsidR="006F6B7E" w:rsidRPr="000E449F">
        <w:tab/>
        <w:t>Probability and Statistics</w:t>
      </w:r>
    </w:p>
    <w:p w:rsidR="006F6B7E" w:rsidRPr="000E449F" w:rsidRDefault="0042451A" w:rsidP="00293637">
      <w:pPr>
        <w:pStyle w:val="HangingIndent"/>
      </w:pPr>
      <w:r w:rsidRPr="000E449F">
        <w:rPr>
          <w:b/>
        </w:rPr>
        <w:t>Topic</w:t>
      </w:r>
      <w:r w:rsidRPr="000E449F">
        <w:rPr>
          <w:b/>
        </w:rPr>
        <w:tab/>
      </w:r>
      <w:r w:rsidR="00B303C6">
        <w:t xml:space="preserve">Measure of central tendency/Introduction to PBL </w:t>
      </w:r>
    </w:p>
    <w:p w:rsidR="009E020A" w:rsidRDefault="009E020A" w:rsidP="00293637">
      <w:pPr>
        <w:pStyle w:val="HangingIndent"/>
        <w:rPr>
          <w:b/>
        </w:rPr>
      </w:pPr>
      <w:r>
        <w:rPr>
          <w:b/>
        </w:rPr>
        <w:t xml:space="preserve">Duration </w:t>
      </w:r>
      <w:r>
        <w:rPr>
          <w:b/>
        </w:rPr>
        <w:tab/>
        <w:t xml:space="preserve">90 Minutes </w:t>
      </w:r>
    </w:p>
    <w:p w:rsidR="006F6B7E" w:rsidRPr="000E449F" w:rsidRDefault="0042451A" w:rsidP="00293637">
      <w:pPr>
        <w:pStyle w:val="HangingIndent"/>
      </w:pPr>
      <w:r w:rsidRPr="000E449F">
        <w:rPr>
          <w:b/>
        </w:rPr>
        <w:t>Primary SOL</w:t>
      </w:r>
      <w:r w:rsidRPr="000E449F">
        <w:rPr>
          <w:b/>
        </w:rPr>
        <w:tab/>
      </w:r>
      <w:r w:rsidR="00077154" w:rsidRPr="000E449F">
        <w:t>6.15</w:t>
      </w:r>
      <w:r w:rsidR="00077154" w:rsidRPr="000E449F">
        <w:tab/>
      </w:r>
      <w:r w:rsidR="006F6B7E" w:rsidRPr="000E449F">
        <w:t>The student will</w:t>
      </w:r>
    </w:p>
    <w:p w:rsidR="006F6B7E" w:rsidRPr="000E449F" w:rsidRDefault="00BE5DA8" w:rsidP="00293637">
      <w:pPr>
        <w:pStyle w:val="SOLBullet"/>
        <w:numPr>
          <w:ins w:id="0" w:author="Bruce Stevens" w:date="2011-09-06T11:56:00Z"/>
        </w:numPr>
      </w:pPr>
      <w:r w:rsidRPr="000E449F">
        <w:t>a)</w:t>
      </w:r>
      <w:r w:rsidRPr="000E449F">
        <w:tab/>
      </w:r>
      <w:r w:rsidR="006F6B7E" w:rsidRPr="000E449F">
        <w:t>describe mean as balance point; and</w:t>
      </w:r>
    </w:p>
    <w:p w:rsidR="009E020A" w:rsidRDefault="00BE5DA8" w:rsidP="00293637">
      <w:pPr>
        <w:pStyle w:val="SOLBullet"/>
        <w:numPr>
          <w:ins w:id="1" w:author="Bruce Stevens" w:date="2011-09-06T11:56:00Z"/>
        </w:numPr>
      </w:pPr>
      <w:r w:rsidRPr="000E449F">
        <w:t>b)</w:t>
      </w:r>
      <w:r w:rsidRPr="000E449F">
        <w:tab/>
      </w:r>
      <w:r w:rsidR="006F6B7E" w:rsidRPr="000E449F">
        <w:t>decide which measure of center is appropriate for a given purpose.</w:t>
      </w:r>
    </w:p>
    <w:p w:rsidR="009E020A" w:rsidRPr="000E449F" w:rsidRDefault="009E020A" w:rsidP="00293637">
      <w:pPr>
        <w:pStyle w:val="SOLBullet"/>
      </w:pPr>
    </w:p>
    <w:p w:rsidR="009E020A" w:rsidRDefault="009E020A" w:rsidP="0042451A">
      <w:pPr>
        <w:pStyle w:val="Heading1"/>
      </w:pPr>
      <w:r>
        <w:t xml:space="preserve">Websites/Resources </w:t>
      </w:r>
      <w:r>
        <w:tab/>
      </w:r>
    </w:p>
    <w:p w:rsidR="00A0406C" w:rsidRPr="00D47FAA" w:rsidRDefault="00A0406C" w:rsidP="00A0406C">
      <w:pPr>
        <w:numPr>
          <w:ilvl w:val="0"/>
          <w:numId w:val="41"/>
        </w:numPr>
      </w:pPr>
      <w:r>
        <w:t xml:space="preserve">Google Docs- </w:t>
      </w:r>
      <w:hyperlink r:id="rId8" w:history="1">
        <w:r w:rsidRPr="00451270">
          <w:rPr>
            <w:rStyle w:val="Hyperlink"/>
          </w:rPr>
          <w:t>https://drive.google.com</w:t>
        </w:r>
      </w:hyperlink>
      <w:r>
        <w:t xml:space="preserve"> </w:t>
      </w:r>
    </w:p>
    <w:p w:rsidR="009E020A" w:rsidRDefault="00A0406C" w:rsidP="009E020A">
      <w:pPr>
        <w:numPr>
          <w:ilvl w:val="0"/>
          <w:numId w:val="41"/>
        </w:numPr>
      </w:pPr>
      <w:r>
        <w:t>Survey Monkey</w:t>
      </w:r>
      <w:r w:rsidR="009E020A">
        <w:t xml:space="preserve"> </w:t>
      </w:r>
      <w:hyperlink r:id="rId9" w:history="1">
        <w:r w:rsidRPr="00451270">
          <w:rPr>
            <w:rStyle w:val="Hyperlink"/>
          </w:rPr>
          <w:t>http://www.surveymonkey.com</w:t>
        </w:r>
      </w:hyperlink>
      <w:r>
        <w:t xml:space="preserve"> </w:t>
      </w:r>
    </w:p>
    <w:p w:rsidR="00A0406C" w:rsidRDefault="00A0406C" w:rsidP="009E020A">
      <w:pPr>
        <w:numPr>
          <w:ilvl w:val="0"/>
          <w:numId w:val="41"/>
        </w:numPr>
      </w:pPr>
      <w:r>
        <w:t xml:space="preserve">GO Animate- </w:t>
      </w:r>
      <w:hyperlink r:id="rId10" w:history="1">
        <w:r w:rsidRPr="00451270">
          <w:rPr>
            <w:rStyle w:val="Hyperlink"/>
          </w:rPr>
          <w:t>http://goanimate.com/</w:t>
        </w:r>
      </w:hyperlink>
      <w:r>
        <w:t xml:space="preserve"> </w:t>
      </w:r>
    </w:p>
    <w:p w:rsidR="00666925" w:rsidRDefault="00666925" w:rsidP="00666925">
      <w:pPr>
        <w:numPr>
          <w:ilvl w:val="0"/>
          <w:numId w:val="41"/>
        </w:numPr>
      </w:pPr>
      <w:r>
        <w:t xml:space="preserve">YouTube.com </w:t>
      </w:r>
      <w:hyperlink r:id="rId11" w:history="1">
        <w:r w:rsidRPr="00451270">
          <w:rPr>
            <w:rStyle w:val="Hyperlink"/>
          </w:rPr>
          <w:t>http://youtube.com</w:t>
        </w:r>
      </w:hyperlink>
      <w:r>
        <w:t xml:space="preserve"> </w:t>
      </w:r>
    </w:p>
    <w:p w:rsidR="009E020A" w:rsidRPr="009E020A" w:rsidRDefault="009E020A" w:rsidP="009E020A">
      <w:pPr>
        <w:ind w:left="720"/>
      </w:pPr>
    </w:p>
    <w:p w:rsidR="0042451A" w:rsidRPr="000E449F" w:rsidRDefault="0042451A" w:rsidP="0042451A">
      <w:pPr>
        <w:pStyle w:val="Heading1"/>
      </w:pPr>
      <w:r w:rsidRPr="000E449F">
        <w:t>Materials</w:t>
      </w:r>
    </w:p>
    <w:p w:rsidR="00200131" w:rsidRDefault="00D47FAA" w:rsidP="00287996">
      <w:pPr>
        <w:pStyle w:val="Bullet1"/>
      </w:pPr>
      <w:r>
        <w:t>Laptop</w:t>
      </w:r>
    </w:p>
    <w:p w:rsidR="00D47FAA" w:rsidRDefault="00D47FAA" w:rsidP="00287996">
      <w:pPr>
        <w:pStyle w:val="Bullet1"/>
      </w:pPr>
      <w:r>
        <w:t xml:space="preserve">Calculator </w:t>
      </w:r>
    </w:p>
    <w:p w:rsidR="00D47FAA" w:rsidRPr="000E449F" w:rsidRDefault="00D47FAA" w:rsidP="00287996">
      <w:pPr>
        <w:pStyle w:val="Bullet1"/>
      </w:pPr>
      <w:r>
        <w:t xml:space="preserve">Index Cards </w:t>
      </w:r>
    </w:p>
    <w:p w:rsidR="0042451A" w:rsidRPr="000E449F" w:rsidRDefault="0042451A" w:rsidP="0042451A">
      <w:pPr>
        <w:pStyle w:val="Heading1"/>
      </w:pPr>
      <w:r w:rsidRPr="000E449F">
        <w:t>Vocabulary</w:t>
      </w:r>
    </w:p>
    <w:p w:rsidR="0042451A" w:rsidRPr="000E449F" w:rsidRDefault="0028078C" w:rsidP="00BE5DA8">
      <w:pPr>
        <w:pStyle w:val="vocabulary"/>
      </w:pPr>
      <w:r w:rsidRPr="000E449F">
        <w:t>Measure</w:t>
      </w:r>
      <w:r w:rsidR="006F6B7E" w:rsidRPr="000E449F">
        <w:t xml:space="preserve"> of center, mean, median, mode, fair share </w:t>
      </w:r>
      <w:r w:rsidR="006F6B7E" w:rsidRPr="000E449F">
        <w:rPr>
          <w:i w:val="0"/>
        </w:rPr>
        <w:t>(earlier grades)</w:t>
      </w:r>
    </w:p>
    <w:p w:rsidR="006F6B7E" w:rsidRDefault="006F6B7E" w:rsidP="00BE5DA8">
      <w:pPr>
        <w:pStyle w:val="vocabulary"/>
        <w:rPr>
          <w:i w:val="0"/>
        </w:rPr>
      </w:pPr>
      <w:r w:rsidRPr="000E449F">
        <w:t xml:space="preserve">balance point </w:t>
      </w:r>
      <w:r w:rsidRPr="000E449F">
        <w:rPr>
          <w:i w:val="0"/>
        </w:rPr>
        <w:t>(6.15)</w:t>
      </w:r>
    </w:p>
    <w:p w:rsidR="0028078C" w:rsidRDefault="0028078C" w:rsidP="0028078C">
      <w:pPr>
        <w:rPr>
          <w:rFonts w:ascii="Times New Roman" w:hAnsi="Times New Roman"/>
          <w:b/>
          <w:bCs/>
          <w:szCs w:val="24"/>
          <w:lang w:bidi="ar-SA"/>
        </w:rPr>
      </w:pPr>
      <w:r w:rsidRPr="0028078C">
        <w:rPr>
          <w:rFonts w:ascii="Times New Roman" w:hAnsi="Times New Roman"/>
          <w:szCs w:val="24"/>
          <w:lang w:bidi="ar-SA"/>
        </w:rPr>
        <w:br/>
      </w:r>
    </w:p>
    <w:p w:rsidR="0028078C" w:rsidRPr="0028078C" w:rsidRDefault="0028078C" w:rsidP="0028078C">
      <w:pPr>
        <w:rPr>
          <w:rFonts w:ascii="Times New Roman" w:hAnsi="Times New Roman"/>
          <w:szCs w:val="24"/>
          <w:lang w:bidi="ar-SA"/>
        </w:rPr>
      </w:pPr>
      <w:r w:rsidRPr="0028078C">
        <w:rPr>
          <w:rFonts w:ascii="Times New Roman" w:hAnsi="Times New Roman"/>
          <w:b/>
          <w:bCs/>
          <w:color w:val="333333"/>
          <w:szCs w:val="24"/>
          <w:lang w:bidi="ar-SA"/>
        </w:rPr>
        <w:t>Technology Standard</w:t>
      </w:r>
    </w:p>
    <w:p w:rsidR="0028078C" w:rsidRPr="0028078C" w:rsidRDefault="0028078C" w:rsidP="0028078C">
      <w:pPr>
        <w:rPr>
          <w:rFonts w:ascii="Times New Roman" w:hAnsi="Times New Roman"/>
          <w:szCs w:val="24"/>
          <w:lang w:bidi="ar-SA"/>
        </w:rPr>
      </w:pPr>
      <w:r w:rsidRPr="0028078C">
        <w:rPr>
          <w:rFonts w:ascii="Times New Roman" w:hAnsi="Times New Roman"/>
          <w:i/>
          <w:iCs/>
          <w:color w:val="333333"/>
          <w:szCs w:val="24"/>
          <w:u w:val="single"/>
          <w:lang w:bidi="ar-SA"/>
        </w:rPr>
        <w:t>Research and Information Fluency</w:t>
      </w:r>
      <w:r w:rsidRPr="0028078C">
        <w:rPr>
          <w:rFonts w:ascii="Times New Roman" w:hAnsi="Times New Roman"/>
          <w:color w:val="333333"/>
          <w:szCs w:val="24"/>
          <w:lang w:bidi="ar-SA"/>
        </w:rPr>
        <w:t xml:space="preserve"> -Students apply digital tools to gather, evaluate, and use information. Students: a. plan strategies to guide inquiry. b. locate, organize, analyze, evaluate, synthesize, and ethically use information from a variety of sources and media. c. evaluate and select information sources and digital tools based on the appropriateness to specific tasks. d. process data and report results. </w:t>
      </w:r>
      <w:r w:rsidRPr="0028078C">
        <w:rPr>
          <w:rFonts w:ascii="Times New Roman" w:hAnsi="Times New Roman"/>
          <w:szCs w:val="24"/>
          <w:lang w:bidi="ar-SA"/>
        </w:rPr>
        <w:br/>
      </w:r>
      <w:r w:rsidRPr="0028078C">
        <w:rPr>
          <w:rFonts w:ascii="Times New Roman" w:hAnsi="Times New Roman"/>
          <w:i/>
          <w:iCs/>
          <w:color w:val="333333"/>
          <w:szCs w:val="24"/>
          <w:u w:val="single"/>
          <w:lang w:bidi="ar-SA"/>
        </w:rPr>
        <w:t>Critical Thinking, Problem Solving, and Decision Making</w:t>
      </w:r>
      <w:r w:rsidRPr="0028078C">
        <w:rPr>
          <w:rFonts w:ascii="Times New Roman" w:hAnsi="Times New Roman"/>
          <w:color w:val="333333"/>
          <w:szCs w:val="24"/>
          <w:lang w:bidi="ar-SA"/>
        </w:rPr>
        <w:t xml:space="preserve"> -Students use critical thinking skills to plan and conduct research, manage projects, solve problems, and make informed decisions using appropriate digital tools and resources. Students: a. identifies and defines authentic problems and significant questions for investigation. b. plan and manage activities to develop a solution or complete a project. c. collect and analyze data to identify solutions and/or make informed decisions. d. use multiple processes and diverse perspectives to explore alternative solutions. </w:t>
      </w:r>
    </w:p>
    <w:p w:rsidR="0028078C" w:rsidRPr="0028078C" w:rsidRDefault="0028078C" w:rsidP="0028078C">
      <w:pPr>
        <w:numPr>
          <w:ilvl w:val="0"/>
          <w:numId w:val="44"/>
        </w:numPr>
        <w:spacing w:before="100" w:beforeAutospacing="1" w:after="100" w:afterAutospacing="1"/>
        <w:rPr>
          <w:rFonts w:ascii="Times New Roman" w:hAnsi="Times New Roman"/>
          <w:szCs w:val="24"/>
          <w:lang w:bidi="ar-SA"/>
        </w:rPr>
      </w:pPr>
      <w:r w:rsidRPr="0028078C">
        <w:rPr>
          <w:rFonts w:ascii="Times New Roman" w:hAnsi="Times New Roman"/>
          <w:b/>
          <w:bCs/>
          <w:color w:val="333333"/>
          <w:szCs w:val="24"/>
          <w:lang w:bidi="ar-SA"/>
        </w:rPr>
        <w:t>Content Standard:</w:t>
      </w:r>
      <w:r w:rsidRPr="0028078C">
        <w:rPr>
          <w:rFonts w:ascii="Times New Roman" w:hAnsi="Times New Roman"/>
          <w:color w:val="333333"/>
          <w:szCs w:val="24"/>
          <w:lang w:bidi="ar-SA"/>
        </w:rPr>
        <w:t xml:space="preserve"> Virginia SOL 6.15 the student will be able to: a). describe mean as balance point; and b) decide which measure of center is appropriate for a given purpose.</w:t>
      </w:r>
    </w:p>
    <w:p w:rsidR="0028078C" w:rsidRPr="0028078C" w:rsidRDefault="0028078C" w:rsidP="0028078C">
      <w:pPr>
        <w:numPr>
          <w:ilvl w:val="0"/>
          <w:numId w:val="44"/>
        </w:numPr>
        <w:spacing w:before="100" w:beforeAutospacing="1" w:after="100" w:afterAutospacing="1"/>
        <w:rPr>
          <w:rFonts w:ascii="Times New Roman" w:hAnsi="Times New Roman"/>
          <w:szCs w:val="24"/>
          <w:lang w:bidi="ar-SA"/>
        </w:rPr>
      </w:pPr>
      <w:r w:rsidRPr="0028078C">
        <w:rPr>
          <w:rFonts w:ascii="Times New Roman" w:hAnsi="Times New Roman"/>
          <w:color w:val="333333"/>
          <w:szCs w:val="24"/>
          <w:lang w:bidi="ar-SA"/>
        </w:rPr>
        <w:lastRenderedPageBreak/>
        <w:t xml:space="preserve">SOL 6.14 The student, given a problem situation, will a) construct circle graphs; b) draw conclusions and make predictions, using circle graphs; and c) compare and contrast graphs that present information from the same data set. </w:t>
      </w:r>
    </w:p>
    <w:p w:rsidR="0028078C" w:rsidRPr="0028078C" w:rsidRDefault="0028078C" w:rsidP="0028078C">
      <w:pPr>
        <w:numPr>
          <w:ilvl w:val="0"/>
          <w:numId w:val="44"/>
        </w:numPr>
        <w:spacing w:before="100" w:beforeAutospacing="1" w:after="100" w:afterAutospacing="1"/>
        <w:rPr>
          <w:rFonts w:ascii="Times New Roman" w:hAnsi="Times New Roman"/>
          <w:szCs w:val="24"/>
          <w:lang w:bidi="ar-SA"/>
        </w:rPr>
      </w:pPr>
      <w:r w:rsidRPr="0028078C">
        <w:rPr>
          <w:rFonts w:ascii="Times New Roman" w:hAnsi="Times New Roman"/>
          <w:b/>
          <w:bCs/>
          <w:color w:val="333333"/>
          <w:szCs w:val="24"/>
          <w:lang w:bidi="ar-SA"/>
        </w:rPr>
        <w:t>Prerequisite Skills:</w:t>
      </w:r>
      <w:r w:rsidRPr="0028078C">
        <w:rPr>
          <w:rFonts w:ascii="Times New Roman" w:hAnsi="Times New Roman"/>
          <w:color w:val="333333"/>
          <w:szCs w:val="24"/>
          <w:lang w:bidi="ar-SA"/>
        </w:rPr>
        <w:t xml:space="preserve"> Virginia </w:t>
      </w:r>
      <w:r w:rsidRPr="0028078C">
        <w:rPr>
          <w:rFonts w:ascii="Times New Roman" w:hAnsi="Times New Roman"/>
          <w:szCs w:val="24"/>
          <w:lang w:bidi="ar-SA"/>
        </w:rPr>
        <w:t xml:space="preserve">5.15 collect/organize/interpret data, using stem-and-leaf plots/line graphs and </w:t>
      </w:r>
      <w:r w:rsidRPr="0028078C">
        <w:rPr>
          <w:rFonts w:ascii="Times New Roman" w:hAnsi="Times New Roman"/>
          <w:color w:val="333333"/>
          <w:szCs w:val="24"/>
          <w:lang w:bidi="ar-SA"/>
        </w:rPr>
        <w:t xml:space="preserve">5.16 a) describe mean/median/mode; b) describe mean as fair share; c) find the mean/median/ mode/range; d) describe range as measure of variation. </w:t>
      </w:r>
    </w:p>
    <w:p w:rsidR="0028078C" w:rsidRPr="0028078C" w:rsidRDefault="0028078C" w:rsidP="0028078C">
      <w:pPr>
        <w:numPr>
          <w:ilvl w:val="0"/>
          <w:numId w:val="44"/>
        </w:numPr>
        <w:spacing w:before="100" w:beforeAutospacing="1" w:after="100" w:afterAutospacing="1"/>
        <w:rPr>
          <w:rFonts w:ascii="Times New Roman" w:hAnsi="Times New Roman"/>
          <w:szCs w:val="24"/>
          <w:lang w:bidi="ar-SA"/>
        </w:rPr>
      </w:pPr>
      <w:r w:rsidRPr="0028078C">
        <w:rPr>
          <w:rFonts w:ascii="Times New Roman" w:hAnsi="Times New Roman"/>
          <w:b/>
          <w:bCs/>
          <w:color w:val="333333"/>
          <w:szCs w:val="24"/>
          <w:lang w:bidi="ar-SA"/>
        </w:rPr>
        <w:t>Objectives, Outcomes, or Framing Question:</w:t>
      </w:r>
      <w:r w:rsidRPr="0028078C">
        <w:rPr>
          <w:rFonts w:ascii="Times New Roman" w:hAnsi="Times New Roman"/>
          <w:color w:val="333333"/>
          <w:szCs w:val="24"/>
          <w:lang w:bidi="ar-SA"/>
        </w:rPr>
        <w:t xml:space="preserve"> </w:t>
      </w:r>
      <w:r w:rsidR="009A20EF">
        <w:rPr>
          <w:rFonts w:ascii="Times New Roman" w:hAnsi="Times New Roman"/>
          <w:color w:val="333333"/>
          <w:szCs w:val="24"/>
          <w:lang w:bidi="ar-SA"/>
        </w:rPr>
        <w:t xml:space="preserve">The students will work as a team to determine which item from their category should be sold in the school’s snack store.  </w:t>
      </w:r>
    </w:p>
    <w:p w:rsidR="00976280" w:rsidRPr="00976280" w:rsidRDefault="009A20EF" w:rsidP="00976280">
      <w:pPr>
        <w:numPr>
          <w:ilvl w:val="1"/>
          <w:numId w:val="44"/>
        </w:numPr>
        <w:spacing w:before="100" w:beforeAutospacing="1" w:after="100" w:afterAutospacing="1"/>
        <w:rPr>
          <w:rFonts w:ascii="Times New Roman" w:hAnsi="Times New Roman"/>
          <w:szCs w:val="24"/>
          <w:lang w:bidi="ar-SA"/>
        </w:rPr>
      </w:pPr>
      <w:r>
        <w:rPr>
          <w:rFonts w:ascii="Times New Roman" w:hAnsi="Times New Roman"/>
          <w:color w:val="333333"/>
          <w:szCs w:val="24"/>
          <w:lang w:bidi="ar-SA"/>
        </w:rPr>
        <w:t>Which measure of central tendency is the best to measure</w:t>
      </w:r>
      <w:r w:rsidR="00976280">
        <w:rPr>
          <w:rFonts w:ascii="Times New Roman" w:hAnsi="Times New Roman"/>
          <w:color w:val="333333"/>
          <w:szCs w:val="24"/>
          <w:lang w:bidi="ar-SA"/>
        </w:rPr>
        <w:t xml:space="preserve"> which item should be sold in the school’s store? Explain. </w:t>
      </w:r>
      <w:r>
        <w:rPr>
          <w:rFonts w:ascii="Times New Roman" w:hAnsi="Times New Roman"/>
          <w:color w:val="333333"/>
          <w:szCs w:val="24"/>
          <w:lang w:bidi="ar-SA"/>
        </w:rPr>
        <w:t xml:space="preserve"> </w:t>
      </w:r>
    </w:p>
    <w:p w:rsidR="00976280" w:rsidRPr="00976280" w:rsidRDefault="00976280" w:rsidP="00976280">
      <w:pPr>
        <w:numPr>
          <w:ilvl w:val="1"/>
          <w:numId w:val="44"/>
        </w:numPr>
        <w:spacing w:before="100" w:beforeAutospacing="1" w:after="100" w:afterAutospacing="1"/>
        <w:rPr>
          <w:rFonts w:ascii="Times New Roman" w:hAnsi="Times New Roman"/>
          <w:szCs w:val="24"/>
          <w:lang w:bidi="ar-SA"/>
        </w:rPr>
      </w:pPr>
      <w:r>
        <w:rPr>
          <w:rFonts w:ascii="Times New Roman" w:hAnsi="Times New Roman"/>
          <w:color w:val="333333"/>
          <w:szCs w:val="24"/>
          <w:lang w:bidi="ar-SA"/>
        </w:rPr>
        <w:t xml:space="preserve">If you had more students or teachers to respond to your question do you think the outcome would be the same? Explain.  </w:t>
      </w:r>
    </w:p>
    <w:p w:rsidR="00976280" w:rsidRDefault="00976280" w:rsidP="00FA3B8C">
      <w:pPr>
        <w:pStyle w:val="Heading1"/>
        <w:rPr>
          <w:b w:val="0"/>
        </w:rPr>
      </w:pPr>
      <w:r>
        <w:t>Group-</w:t>
      </w:r>
      <w:r w:rsidRPr="00976280">
        <w:rPr>
          <w:b w:val="0"/>
        </w:rPr>
        <w:t xml:space="preserve">Students are strategically placed in groups of fours. Groups we selected by the teacher and vary in the level of skills for each team.  Each group consists of two higher level performing students, 1 lower level student and on middle performing students.  </w:t>
      </w:r>
      <w:r>
        <w:rPr>
          <w:b w:val="0"/>
        </w:rPr>
        <w:t xml:space="preserve">The teacher will provide any students with an IEP their accommodations as well as ESL students.  The majority of the students with an IEP has the accommodation for use of a calculator and a graphic organizer.  The teacher will post the groups on the board for the students to view.  Each group member has a specific duty.  The teacher will assign these duties to the students based on the way she orders them when the teams are presented.  </w:t>
      </w:r>
    </w:p>
    <w:p w:rsidR="00976280" w:rsidRDefault="00976280" w:rsidP="00976280">
      <w:pPr>
        <w:pStyle w:val="ListParagraph"/>
        <w:numPr>
          <w:ilvl w:val="0"/>
          <w:numId w:val="46"/>
        </w:numPr>
      </w:pPr>
      <w:r>
        <w:t>Recorder: Student 1</w:t>
      </w:r>
    </w:p>
    <w:p w:rsidR="00976280" w:rsidRDefault="00976280" w:rsidP="00976280">
      <w:pPr>
        <w:pStyle w:val="ListParagraph"/>
        <w:numPr>
          <w:ilvl w:val="0"/>
          <w:numId w:val="46"/>
        </w:numPr>
      </w:pPr>
      <w:r>
        <w:t>Time keeper: Student 2</w:t>
      </w:r>
    </w:p>
    <w:p w:rsidR="00976280" w:rsidRDefault="00976280" w:rsidP="00976280">
      <w:pPr>
        <w:pStyle w:val="ListParagraph"/>
        <w:numPr>
          <w:ilvl w:val="0"/>
          <w:numId w:val="46"/>
        </w:numPr>
      </w:pPr>
      <w:r>
        <w:t xml:space="preserve">Task Keeper: Student 3 </w:t>
      </w:r>
    </w:p>
    <w:p w:rsidR="00976280" w:rsidRPr="00976280" w:rsidRDefault="00976280" w:rsidP="00976280">
      <w:pPr>
        <w:pStyle w:val="ListParagraph"/>
        <w:numPr>
          <w:ilvl w:val="0"/>
          <w:numId w:val="46"/>
        </w:numPr>
      </w:pPr>
      <w:r>
        <w:t xml:space="preserve">Spokes person: Student 4 </w:t>
      </w:r>
    </w:p>
    <w:p w:rsidR="006F6B7E" w:rsidRPr="000E449F" w:rsidRDefault="00FA3B8C" w:rsidP="00FA3B8C">
      <w:pPr>
        <w:pStyle w:val="Heading1"/>
      </w:pPr>
      <w:r w:rsidRPr="000E449F">
        <w:t>Student/Teacher Actions (what students and teachers should be doing to facilitate learning)</w:t>
      </w:r>
    </w:p>
    <w:p w:rsidR="00BD6FF5" w:rsidRDefault="00976280" w:rsidP="00200131">
      <w:r>
        <w:t xml:space="preserve">Teacher must ensure that all students completed their homework from the previous class-the students were to ask 20 students and faculty member which item they you like from their group’s category to be sold at the school store.  The students could’ve used Google survey, Text Messages, or paper and pencil to conduct their survey.  </w:t>
      </w:r>
    </w:p>
    <w:p w:rsidR="006F6B7E" w:rsidRDefault="002F4F30" w:rsidP="006C7A8A">
      <w:pPr>
        <w:pStyle w:val="NumberedPara"/>
        <w:numPr>
          <w:ilvl w:val="0"/>
          <w:numId w:val="32"/>
        </w:numPr>
      </w:pPr>
      <w:r>
        <w:t xml:space="preserve">Teacher walks around the room to ensure that all students have their homework.  The teacher will have a completed survey for students without their assignments for each category/team.  The teacher will deduct points off for any student not completing their homework assignment.  </w:t>
      </w:r>
    </w:p>
    <w:p w:rsidR="002F4F30" w:rsidRPr="002F4F30" w:rsidRDefault="002F4F30" w:rsidP="002F4F30"/>
    <w:p w:rsidR="00A90846" w:rsidRDefault="002F4F30" w:rsidP="00A90846">
      <w:pPr>
        <w:pStyle w:val="NumberedPara"/>
      </w:pPr>
      <w:r>
        <w:t xml:space="preserve">The </w:t>
      </w:r>
      <w:r w:rsidR="00A0406C">
        <w:t>teacher presents the problem to the students, explains the rubric, and then allows</w:t>
      </w:r>
      <w:r>
        <w:t xml:space="preserve"> them to move into their groups.  </w:t>
      </w:r>
    </w:p>
    <w:p w:rsidR="00A0406C" w:rsidRPr="00A0406C" w:rsidRDefault="00A0406C" w:rsidP="00A0406C"/>
    <w:p w:rsidR="002F4F30" w:rsidRPr="000F4854" w:rsidRDefault="002F4F30" w:rsidP="002F4F30">
      <w:pPr>
        <w:rPr>
          <w:rFonts w:asciiTheme="minorHAnsi" w:hAnsiTheme="minorHAnsi"/>
          <w:szCs w:val="24"/>
          <w:lang w:bidi="ar-SA"/>
        </w:rPr>
      </w:pPr>
      <w:r>
        <w:tab/>
      </w:r>
      <w:r w:rsidRPr="000F4854">
        <w:rPr>
          <w:rFonts w:asciiTheme="minorHAnsi" w:hAnsiTheme="minorHAnsi"/>
          <w:b/>
          <w:szCs w:val="24"/>
          <w:u w:val="single"/>
          <w:lang w:bidi="ar-SA"/>
        </w:rPr>
        <w:t xml:space="preserve">Problem Selection: </w:t>
      </w:r>
      <w:r w:rsidRPr="000F4854">
        <w:rPr>
          <w:rFonts w:asciiTheme="minorHAnsi" w:hAnsiTheme="minorHAnsi"/>
          <w:szCs w:val="24"/>
          <w:lang w:bidi="ar-SA"/>
        </w:rPr>
        <w:t xml:space="preserve">Fairfield Middle School is considering opening a snack store to run </w:t>
      </w:r>
      <w:r w:rsidRPr="000F4854">
        <w:rPr>
          <w:rFonts w:asciiTheme="minorHAnsi" w:hAnsiTheme="minorHAnsi"/>
          <w:szCs w:val="24"/>
          <w:lang w:bidi="ar-SA"/>
        </w:rPr>
        <w:tab/>
        <w:t xml:space="preserve">before and after school. The school needs help to determine the type of soft drinks, </w:t>
      </w:r>
      <w:r w:rsidRPr="000F4854">
        <w:rPr>
          <w:rFonts w:asciiTheme="minorHAnsi" w:hAnsiTheme="minorHAnsi"/>
          <w:szCs w:val="24"/>
          <w:lang w:bidi="ar-SA"/>
        </w:rPr>
        <w:tab/>
        <w:t xml:space="preserve">chips, candy, and cookies to sale to the students and staff. Using data analysis each </w:t>
      </w:r>
      <w:r w:rsidRPr="000F4854">
        <w:rPr>
          <w:rFonts w:asciiTheme="minorHAnsi" w:hAnsiTheme="minorHAnsi"/>
          <w:szCs w:val="24"/>
          <w:lang w:bidi="ar-SA"/>
        </w:rPr>
        <w:tab/>
        <w:t xml:space="preserve">group will be responsible for selecting the top two items to sale for each category. </w:t>
      </w:r>
    </w:p>
    <w:p w:rsidR="002F4F30" w:rsidRPr="000F4854" w:rsidRDefault="002F4F30" w:rsidP="002F4F30">
      <w:pPr>
        <w:tabs>
          <w:tab w:val="left" w:pos="2700"/>
        </w:tabs>
        <w:rPr>
          <w:rFonts w:asciiTheme="minorHAnsi" w:hAnsiTheme="minorHAnsi"/>
          <w:szCs w:val="24"/>
          <w:lang w:bidi="ar-SA"/>
        </w:rPr>
      </w:pPr>
      <w:r w:rsidRPr="000F4854">
        <w:rPr>
          <w:rFonts w:asciiTheme="minorHAnsi" w:hAnsiTheme="minorHAnsi"/>
          <w:szCs w:val="24"/>
          <w:lang w:bidi="ar-SA"/>
        </w:rPr>
        <w:tab/>
      </w:r>
    </w:p>
    <w:tbl>
      <w:tblPr>
        <w:tblW w:w="0" w:type="auto"/>
        <w:tblCellSpacing w:w="15" w:type="dxa"/>
        <w:tblInd w:w="1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750"/>
        <w:gridCol w:w="2406"/>
        <w:gridCol w:w="1346"/>
        <w:gridCol w:w="1996"/>
      </w:tblGrid>
      <w:tr w:rsidR="002F4F30" w:rsidRPr="000F4854" w:rsidTr="001073A2">
        <w:trPr>
          <w:tblCellSpacing w:w="15" w:type="dxa"/>
        </w:trPr>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Group A: Soft Drinks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Group B: Chips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Group C: Candy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Group D: Cookies </w:t>
            </w:r>
          </w:p>
        </w:tc>
      </w:tr>
      <w:tr w:rsidR="002F4F30" w:rsidRPr="000F4854" w:rsidTr="001073A2">
        <w:trPr>
          <w:tblCellSpacing w:w="15" w:type="dxa"/>
        </w:trPr>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Cola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Potato Chips (Plain)</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M&amp;Ms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Oatmeal Cookies </w:t>
            </w:r>
          </w:p>
        </w:tc>
      </w:tr>
      <w:tr w:rsidR="002F4F30" w:rsidRPr="000F4854" w:rsidTr="001073A2">
        <w:trPr>
          <w:tblCellSpacing w:w="15" w:type="dxa"/>
        </w:trPr>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Lime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BBQ chips</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Starburst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Chocolate Chip Cookies </w:t>
            </w:r>
          </w:p>
        </w:tc>
      </w:tr>
      <w:tr w:rsidR="002F4F30" w:rsidRPr="000F4854" w:rsidTr="001073A2">
        <w:trPr>
          <w:tblCellSpacing w:w="15" w:type="dxa"/>
        </w:trPr>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Grape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Sour Cream and Onion Chips</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Skittles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Peanut Butter Cookies </w:t>
            </w:r>
          </w:p>
        </w:tc>
      </w:tr>
      <w:tr w:rsidR="002F4F30" w:rsidRPr="000F4854" w:rsidTr="001073A2">
        <w:trPr>
          <w:tblCellSpacing w:w="15" w:type="dxa"/>
        </w:trPr>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Orange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Salt and Vinegar Chips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Fruit chewable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Sugar Cookies </w:t>
            </w:r>
          </w:p>
        </w:tc>
      </w:tr>
      <w:tr w:rsidR="002F4F30" w:rsidRPr="000F4854" w:rsidTr="001073A2">
        <w:trPr>
          <w:tblCellSpacing w:w="15" w:type="dxa"/>
        </w:trPr>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Fruit Punch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Doritos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Jolly Ranchers </w:t>
            </w:r>
          </w:p>
        </w:tc>
        <w:tc>
          <w:tcPr>
            <w:tcW w:w="0" w:type="auto"/>
            <w:vAlign w:val="center"/>
            <w:hideMark/>
          </w:tcPr>
          <w:p w:rsidR="002F4F30" w:rsidRPr="000F4854" w:rsidRDefault="002F4F30" w:rsidP="001073A2">
            <w:pPr>
              <w:rPr>
                <w:rFonts w:asciiTheme="minorHAnsi" w:hAnsiTheme="minorHAnsi"/>
                <w:szCs w:val="24"/>
                <w:lang w:bidi="ar-SA"/>
              </w:rPr>
            </w:pPr>
            <w:r w:rsidRPr="000F4854">
              <w:rPr>
                <w:rFonts w:asciiTheme="minorHAnsi" w:hAnsiTheme="minorHAnsi"/>
                <w:sz w:val="20"/>
                <w:szCs w:val="20"/>
                <w:lang w:bidi="ar-SA"/>
              </w:rPr>
              <w:t xml:space="preserve">Macadamia Cookies </w:t>
            </w:r>
          </w:p>
        </w:tc>
      </w:tr>
    </w:tbl>
    <w:p w:rsidR="00A90846" w:rsidRDefault="00A90846" w:rsidP="002F4F30">
      <w:pPr>
        <w:pStyle w:val="ListParagraph"/>
        <w:ind w:left="1800"/>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774"/>
        <w:gridCol w:w="2581"/>
        <w:gridCol w:w="2674"/>
        <w:gridCol w:w="2628"/>
        <w:gridCol w:w="101"/>
      </w:tblGrid>
      <w:tr w:rsidR="00A0406C" w:rsidRPr="00A0406C" w:rsidTr="00A0406C">
        <w:trPr>
          <w:gridAfter w:val="1"/>
          <w:tblCellSpacing w:w="15" w:type="dxa"/>
        </w:trPr>
        <w:tc>
          <w:tcPr>
            <w:tcW w:w="0" w:type="auto"/>
            <w:vAlign w:val="center"/>
            <w:hideMark/>
          </w:tcPr>
          <w:p w:rsidR="00A0406C" w:rsidRPr="00A0406C" w:rsidRDefault="00A0406C" w:rsidP="00A0406C">
            <w:pPr>
              <w:rPr>
                <w:rFonts w:ascii="Times New Roman" w:hAnsi="Times New Roman"/>
                <w:szCs w:val="24"/>
                <w:lang w:bidi="ar-SA"/>
              </w:rPr>
            </w:pP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color w:val="FFFFFF"/>
                <w:szCs w:val="24"/>
                <w:shd w:val="clear" w:color="auto" w:fill="000000"/>
                <w:lang w:bidi="ar-SA"/>
              </w:rPr>
              <w:t>3</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color w:val="FFFFFF"/>
                <w:szCs w:val="24"/>
                <w:shd w:val="clear" w:color="auto" w:fill="000000"/>
                <w:lang w:bidi="ar-SA"/>
              </w:rPr>
              <w:t>2</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color w:val="FFFFFF"/>
                <w:szCs w:val="24"/>
                <w:shd w:val="clear" w:color="auto" w:fill="000000"/>
                <w:lang w:bidi="ar-SA"/>
              </w:rPr>
              <w:t>1</w:t>
            </w: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Collaboration- Cooperation</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follows teams’ rules, offers advice to teammates, and accepts advice from teammates and the teacher.</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follows team rules and accepts advice from teammates and the teacher.</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does not follow team rules, does not help his/her teammates and does not follow advice from teammates and the teacher.</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Collaboration – Participation</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is actively involved in planning, preparing and presenting the project. Student plays a key role in the team’s presentation.</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is actively involved in planning, preparing, and presenting the project. Student participates in team’s presentation.</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refuses to be actively involved in planning, preparing, and presenting the project. Student does not participate in teams’ presentation.</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Collaboration- Contribution</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A student contributes to the brainstorming activity and provides suggestions and strategies on how to find the solutions to determine which items should be sold at the school store.</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Students contributes some to the brainstorming activity and provide some suggestions and strategies on how to find the solutions to determine which items should be sold at the school store.</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Students contribute little to the brainstorming activity and provide no suggestions and strategies on how to find the solutions to determine which items should be sold at the school store</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Problem Recognition</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demonstrates the ability to identify the problem as to collect, analyze, and make inference from a data set.</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demonstrates some ability to identify the problem as to collect, analyze, and make inference from a data set with help from his teammate or teacher.</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demonstrates little to no ability to identify the problem as to collect, analyze, and make inference from a data set even with help from his teammate or teacher</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Creative Thinking in Problem Solving</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The student uses critical thinking skills to plan and conduct research and make informed decisions using appropriate digital tools and resources.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The student uses some critical thinking skills to plan and conduct research and make informed decisions using appropriate digital tools and resources set with help from his teammate or teacher.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The student lack critical thinking skills to plan and conduct research and make informed decisions using appropriate digital tools and resources set with help from his teammate or teacher</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Learning Outcome</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demonstrates an understanding of information that is relevant, fosters higher-leverage thinking, and directly relates to VA SOL 6.15.</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demonstrates some understanding of information that is relevant, fosters higher-leverage thinking, and directly relates to VA SOL 6.15.</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Student demonstrates little understanding of information that is relevant, fosters higher-leverage thinking, and directly relates to VA SOL 6.15.</w:t>
            </w:r>
          </w:p>
        </w:tc>
        <w:tc>
          <w:tcPr>
            <w:tcW w:w="0" w:type="auto"/>
            <w:vAlign w:val="center"/>
            <w:hideMark/>
          </w:tcPr>
          <w:p w:rsidR="00A0406C" w:rsidRPr="00A0406C" w:rsidRDefault="00A0406C" w:rsidP="00A0406C">
            <w:pPr>
              <w:rPr>
                <w:rFonts w:ascii="Times New Roman" w:hAnsi="Times New Roman"/>
                <w:szCs w:val="24"/>
                <w:lang w:bidi="ar-SA"/>
              </w:rPr>
            </w:pPr>
          </w:p>
        </w:tc>
      </w:tr>
    </w:tbl>
    <w:p w:rsidR="00A0406C" w:rsidRPr="00A0406C" w:rsidRDefault="00A0406C" w:rsidP="00A0406C">
      <w:pPr>
        <w:rPr>
          <w:rFonts w:ascii="Times New Roman" w:hAnsi="Times New Roman"/>
          <w:szCs w:val="24"/>
          <w:lang w:bidi="ar-SA"/>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620"/>
        <w:gridCol w:w="2501"/>
        <w:gridCol w:w="2656"/>
        <w:gridCol w:w="2579"/>
        <w:gridCol w:w="402"/>
      </w:tblGrid>
      <w:tr w:rsidR="00A0406C" w:rsidRPr="00A0406C" w:rsidTr="00A0406C">
        <w:trPr>
          <w:gridAfter w:val="1"/>
          <w:tblCellSpacing w:w="15" w:type="dxa"/>
        </w:trPr>
        <w:tc>
          <w:tcPr>
            <w:tcW w:w="0" w:type="auto"/>
            <w:vAlign w:val="center"/>
            <w:hideMark/>
          </w:tcPr>
          <w:p w:rsidR="00A0406C" w:rsidRPr="00A0406C" w:rsidRDefault="00A0406C" w:rsidP="00A0406C">
            <w:pPr>
              <w:rPr>
                <w:rFonts w:ascii="Times New Roman" w:hAnsi="Times New Roman"/>
                <w:szCs w:val="24"/>
                <w:lang w:bidi="ar-SA"/>
              </w:rPr>
            </w:pP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color w:val="FFFFFF"/>
                <w:szCs w:val="24"/>
                <w:shd w:val="clear" w:color="auto" w:fill="000000"/>
                <w:lang w:bidi="ar-SA"/>
              </w:rPr>
              <w:t>3</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color w:val="FFFFFF"/>
                <w:szCs w:val="24"/>
                <w:shd w:val="clear" w:color="auto" w:fill="000000"/>
                <w:lang w:bidi="ar-SA"/>
              </w:rPr>
              <w:t>2</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1</w:t>
            </w: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 xml:space="preserve">Technology Standards (Research and information fluency A.)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applied digital tools to gather, evaluate, and use information.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applied some digital tools to gather, evaluate, and use information.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applied no digital tools to gather, evaluate, and use information. </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Technology Standards (Research and information fluency B.)</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used social media or forums to collect and ethically use information from a combination of 50 students and staff.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used some technology to collect and ethically use information from a combination of 50 students and staff.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used no technology to collect and ethically use information from a combination of 50 students and staff. . </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 xml:space="preserve">PowerPoint Presentation A.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The presentation shows a visual display of the data using a bar graph, circle graph, and a histogram.</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The presentation shows a visual display of data using one or more of the following: using a bar graph, circle graph, and a histogram.</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The presentation shows no visual display of the data using a bar graph, circle graph, and a histogram.</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PowerPoint Presentations B.</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PowerPoint layout (font, color scheme, and graphics) are neat, clear, and consistent throughout all slides. (EXCELLENT=3)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PowerPoint layout (font, color scheme, and graphics) are neat, clear, and consistent throughout all slides. (ACCEPTABLE=2)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PowerPoint layout (font, color scheme, and graphics) are neat, clear, and consistent throughout all slides. (NOT ACCEPTABLE=1)</w:t>
            </w:r>
          </w:p>
        </w:tc>
        <w:tc>
          <w:tcPr>
            <w:tcW w:w="0" w:type="auto"/>
            <w:vAlign w:val="center"/>
            <w:hideMark/>
          </w:tcPr>
          <w:p w:rsidR="00A0406C" w:rsidRPr="00A0406C" w:rsidRDefault="00A0406C" w:rsidP="00A0406C">
            <w:pPr>
              <w:rPr>
                <w:rFonts w:ascii="Times New Roman" w:hAnsi="Times New Roman"/>
                <w:szCs w:val="24"/>
                <w:lang w:bidi="ar-SA"/>
              </w:rPr>
            </w:pP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 xml:space="preserve">Oral presentation </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creatively presented their Candy store supply list using a visual display (PowerPoint, Video Commercial, Poster Board) by including possible scenarios of how the snack store would look and the items to be sold-supported by data collection. </w:t>
            </w:r>
            <w:r w:rsidRPr="00A0406C">
              <w:rPr>
                <w:rFonts w:ascii="Times New Roman" w:hAnsi="Times New Roman"/>
                <w:szCs w:val="24"/>
                <w:lang w:bidi="ar-SA"/>
              </w:rPr>
              <w:br/>
              <w:t>(EXCELLENT=3)</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creatively presented their Candy store supply list using a visual display (PowerPoint, Video Commercial, Poster Board) by including possible scenarios of how the snack store would look and the items to be sold-supported by data collection. </w:t>
            </w:r>
            <w:r w:rsidRPr="00A0406C">
              <w:rPr>
                <w:rFonts w:ascii="Times New Roman" w:hAnsi="Times New Roman"/>
                <w:szCs w:val="24"/>
                <w:lang w:bidi="ar-SA"/>
              </w:rPr>
              <w:br/>
              <w:t>(ACCEPTABLE=2)</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Student creatively presented their Candy store supply list using a visual display (PowerPoint, Video Commercial, Poster Board) by including possible scenarios of how the snack store would look and the items to be sold-supported by data collection. </w:t>
            </w:r>
            <w:r w:rsidRPr="00A0406C">
              <w:rPr>
                <w:rFonts w:ascii="Times New Roman" w:hAnsi="Times New Roman"/>
                <w:szCs w:val="24"/>
                <w:lang w:bidi="ar-SA"/>
              </w:rPr>
              <w:br/>
              <w:t>(NOT ACCEPTABLE=1)</w:t>
            </w: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 xml:space="preserve">. </w:t>
            </w:r>
          </w:p>
        </w:tc>
      </w:tr>
      <w:tr w:rsidR="00A0406C" w:rsidRPr="00A0406C" w:rsidTr="00A0406C">
        <w:trPr>
          <w:tblCellSpacing w:w="15" w:type="dxa"/>
        </w:trPr>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b/>
                <w:bCs/>
                <w:szCs w:val="24"/>
                <w:lang w:bidi="ar-SA"/>
              </w:rPr>
              <w:t xml:space="preserve">Total </w:t>
            </w:r>
          </w:p>
        </w:tc>
        <w:tc>
          <w:tcPr>
            <w:tcW w:w="0" w:type="auto"/>
            <w:vAlign w:val="center"/>
            <w:hideMark/>
          </w:tcPr>
          <w:p w:rsidR="00A0406C" w:rsidRPr="00A0406C" w:rsidRDefault="00A0406C" w:rsidP="00A0406C">
            <w:pPr>
              <w:rPr>
                <w:rFonts w:ascii="Times New Roman" w:hAnsi="Times New Roman"/>
                <w:szCs w:val="24"/>
                <w:lang w:bidi="ar-SA"/>
              </w:rPr>
            </w:pPr>
          </w:p>
        </w:tc>
        <w:tc>
          <w:tcPr>
            <w:tcW w:w="0" w:type="auto"/>
            <w:vAlign w:val="center"/>
            <w:hideMark/>
          </w:tcPr>
          <w:p w:rsidR="00A0406C" w:rsidRPr="00A0406C" w:rsidRDefault="00A0406C" w:rsidP="00A0406C">
            <w:pPr>
              <w:rPr>
                <w:rFonts w:ascii="Times New Roman" w:hAnsi="Times New Roman"/>
                <w:szCs w:val="24"/>
                <w:lang w:bidi="ar-SA"/>
              </w:rPr>
            </w:pPr>
          </w:p>
        </w:tc>
        <w:tc>
          <w:tcPr>
            <w:tcW w:w="0" w:type="auto"/>
            <w:vAlign w:val="center"/>
            <w:hideMark/>
          </w:tcPr>
          <w:p w:rsidR="00A0406C" w:rsidRPr="00A0406C" w:rsidRDefault="00A0406C" w:rsidP="00A0406C">
            <w:pPr>
              <w:rPr>
                <w:rFonts w:ascii="Times New Roman" w:hAnsi="Times New Roman"/>
                <w:szCs w:val="24"/>
                <w:lang w:bidi="ar-SA"/>
              </w:rPr>
            </w:pPr>
          </w:p>
        </w:tc>
        <w:tc>
          <w:tcPr>
            <w:tcW w:w="0" w:type="auto"/>
            <w:vAlign w:val="center"/>
            <w:hideMark/>
          </w:tcPr>
          <w:p w:rsidR="00A0406C" w:rsidRPr="00A0406C" w:rsidRDefault="00A0406C" w:rsidP="00A0406C">
            <w:pPr>
              <w:rPr>
                <w:rFonts w:ascii="Times New Roman" w:hAnsi="Times New Roman"/>
                <w:szCs w:val="24"/>
                <w:lang w:bidi="ar-SA"/>
              </w:rPr>
            </w:pPr>
            <w:r w:rsidRPr="00A0406C">
              <w:rPr>
                <w:rFonts w:ascii="Times New Roman" w:hAnsi="Times New Roman"/>
                <w:szCs w:val="24"/>
                <w:lang w:bidi="ar-SA"/>
              </w:rPr>
              <w:t>/33</w:t>
            </w:r>
          </w:p>
        </w:tc>
      </w:tr>
    </w:tbl>
    <w:p w:rsidR="00A0406C" w:rsidRPr="000E449F" w:rsidRDefault="00A0406C" w:rsidP="002F4F30">
      <w:pPr>
        <w:pStyle w:val="ListParagraph"/>
        <w:ind w:left="1800"/>
      </w:pPr>
    </w:p>
    <w:p w:rsidR="002F4F30" w:rsidRDefault="002F4F30" w:rsidP="000F4854">
      <w:pPr>
        <w:pStyle w:val="NumberedPara"/>
      </w:pPr>
      <w:r>
        <w:t xml:space="preserve">The teacher explains the project to the students with the following details: </w:t>
      </w:r>
    </w:p>
    <w:p w:rsidR="002F4F30" w:rsidRPr="002F4F30" w:rsidRDefault="002F4F30" w:rsidP="002F4F30">
      <w:pPr>
        <w:pStyle w:val="NumberedPara"/>
        <w:numPr>
          <w:ilvl w:val="0"/>
          <w:numId w:val="48"/>
        </w:numPr>
        <w:tabs>
          <w:tab w:val="left" w:pos="2250"/>
        </w:tabs>
      </w:pPr>
      <w:r>
        <w:t>All students must collect a survey from 20 teachers/staff on the one item that they would like to see sold in the school’s store- from their groups’ category.  (Homework the class before)</w:t>
      </w:r>
    </w:p>
    <w:p w:rsidR="002F4F30" w:rsidRDefault="002F4F30" w:rsidP="002F4F30">
      <w:pPr>
        <w:pStyle w:val="NumberedPara"/>
        <w:numPr>
          <w:ilvl w:val="0"/>
          <w:numId w:val="48"/>
        </w:numPr>
        <w:tabs>
          <w:tab w:val="left" w:pos="2250"/>
        </w:tabs>
      </w:pPr>
      <w:r>
        <w:t xml:space="preserve">The students are to use a spreadsheet to collect all of their team member’s data. </w:t>
      </w:r>
    </w:p>
    <w:p w:rsidR="002F4F30" w:rsidRDefault="002F4F30" w:rsidP="002F4F30">
      <w:pPr>
        <w:pStyle w:val="NumberedPara"/>
        <w:numPr>
          <w:ilvl w:val="0"/>
          <w:numId w:val="48"/>
        </w:numPr>
        <w:tabs>
          <w:tab w:val="left" w:pos="2250"/>
        </w:tabs>
      </w:pPr>
      <w:r>
        <w:t>After the spread sheet is complete the team must find out which item they will recommend to be sold in school’s store-they must back up their recommendation using their knowledge of the topic measure of central tendency</w:t>
      </w:r>
    </w:p>
    <w:p w:rsidR="002F4F30" w:rsidRDefault="002F4F30" w:rsidP="002F4F30">
      <w:pPr>
        <w:pStyle w:val="NumberedPara"/>
        <w:numPr>
          <w:ilvl w:val="0"/>
          <w:numId w:val="48"/>
        </w:numPr>
        <w:tabs>
          <w:tab w:val="left" w:pos="2250"/>
        </w:tabs>
      </w:pPr>
      <w:r>
        <w:t xml:space="preserve">The teacher uses an observation folder to collect data on the progress of each team and each member as she walks around the class.  </w:t>
      </w:r>
    </w:p>
    <w:p w:rsidR="002F4F30" w:rsidRDefault="002F4F30" w:rsidP="002F4F30">
      <w:pPr>
        <w:pStyle w:val="NumberedPara"/>
        <w:numPr>
          <w:ilvl w:val="0"/>
          <w:numId w:val="48"/>
        </w:numPr>
        <w:tabs>
          <w:tab w:val="left" w:pos="2250"/>
        </w:tabs>
      </w:pPr>
      <w:r>
        <w:t xml:space="preserve">Once the students have a consensus on the item that they will recommend-they must work together to creatively present their findings. They may use a video, </w:t>
      </w:r>
      <w:hyperlink r:id="rId12" w:history="1">
        <w:r w:rsidRPr="00451270">
          <w:rPr>
            <w:rStyle w:val="Hyperlink"/>
          </w:rPr>
          <w:t>www.goanimate.com</w:t>
        </w:r>
      </w:hyperlink>
      <w:r>
        <w:t xml:space="preserve">, a poster board, or PowerPoint.  The must ensure that they meet all of the requirements that are on the rubric. </w:t>
      </w:r>
    </w:p>
    <w:p w:rsidR="000F4854" w:rsidRPr="000F4854" w:rsidRDefault="00A0406C" w:rsidP="002F4F30">
      <w:pPr>
        <w:pStyle w:val="NumberedPara"/>
        <w:numPr>
          <w:ilvl w:val="0"/>
          <w:numId w:val="48"/>
        </w:numPr>
        <w:tabs>
          <w:tab w:val="left" w:pos="2250"/>
        </w:tabs>
      </w:pPr>
      <w:r>
        <w:t xml:space="preserve">Once the projects are complete-each team will present their work and will be scored by their peers.  </w:t>
      </w:r>
    </w:p>
    <w:p w:rsidR="0042451A" w:rsidRPr="000E449F" w:rsidRDefault="0042451A" w:rsidP="00077154">
      <w:pPr>
        <w:pStyle w:val="Heading1"/>
      </w:pPr>
      <w:r w:rsidRPr="000E449F">
        <w:t>Assessment</w:t>
      </w:r>
    </w:p>
    <w:p w:rsidR="006F6B7E" w:rsidRPr="000E449F" w:rsidRDefault="00F77BD2" w:rsidP="00287996">
      <w:pPr>
        <w:pStyle w:val="Bullet1Bold"/>
      </w:pPr>
      <w:r w:rsidRPr="000E449F">
        <w:t>Questions</w:t>
      </w:r>
    </w:p>
    <w:p w:rsidR="006F6B7E" w:rsidRPr="000E449F" w:rsidRDefault="00A0406C" w:rsidP="00A0406C">
      <w:pPr>
        <w:pStyle w:val="Bullet2"/>
      </w:pPr>
      <w:r>
        <w:t xml:space="preserve">Each student will use the rubric to grade their peers.  </w:t>
      </w:r>
    </w:p>
    <w:p w:rsidR="0042451A" w:rsidRPr="000E449F" w:rsidRDefault="0042451A" w:rsidP="0042451A">
      <w:pPr>
        <w:pStyle w:val="Heading1"/>
      </w:pPr>
      <w:r w:rsidRPr="000E449F">
        <w:t>Strategies for Differentiation</w:t>
      </w:r>
    </w:p>
    <w:p w:rsidR="006F6B7E" w:rsidRPr="000E449F" w:rsidRDefault="00A0406C" w:rsidP="00287996">
      <w:pPr>
        <w:pStyle w:val="Bullet1"/>
      </w:pPr>
      <w:r>
        <w:t xml:space="preserve">Provide alternative resources for students to create their presentation. </w:t>
      </w:r>
    </w:p>
    <w:p w:rsidR="009E020A" w:rsidRDefault="00A0406C" w:rsidP="009E020A">
      <w:pPr>
        <w:pStyle w:val="Bullet1"/>
      </w:pPr>
      <w:r>
        <w:t>Show each team how to use some of the formulas on the spreadsheet to help them with their calculations</w:t>
      </w:r>
      <w:r w:rsidR="009E020A">
        <w:t>.</w:t>
      </w:r>
    </w:p>
    <w:p w:rsidR="00820E82" w:rsidRDefault="00820E82" w:rsidP="009E020A">
      <w:pPr>
        <w:pStyle w:val="Bullet1"/>
        <w:numPr>
          <w:ilvl w:val="0"/>
          <w:numId w:val="0"/>
        </w:numPr>
        <w:ind w:left="720" w:hanging="360"/>
      </w:pPr>
    </w:p>
    <w:p w:rsidR="009E020A" w:rsidRPr="009E020A" w:rsidRDefault="009E020A" w:rsidP="009E020A">
      <w:pPr>
        <w:pStyle w:val="Bullet1"/>
        <w:numPr>
          <w:ilvl w:val="0"/>
          <w:numId w:val="0"/>
        </w:numPr>
        <w:ind w:left="720" w:hanging="360"/>
        <w:rPr>
          <w:b/>
        </w:rPr>
      </w:pPr>
    </w:p>
    <w:sectPr w:rsidR="009E020A" w:rsidRPr="009E020A" w:rsidSect="00503E6E">
      <w:headerReference w:type="default" r:id="rId13"/>
      <w:footerReference w:type="default" r:id="rId14"/>
      <w:pgSz w:w="12240" w:h="15840" w:code="1"/>
      <w:pgMar w:top="1296" w:right="1296" w:bottom="1296" w:left="1296" w:header="576"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280" w:rsidRDefault="008C0280">
      <w:r>
        <w:separator/>
      </w:r>
    </w:p>
  </w:endnote>
  <w:endnote w:type="continuationSeparator" w:id="0">
    <w:p w:rsidR="008C0280" w:rsidRDefault="008C02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11" w:rsidRDefault="002B2811" w:rsidP="007A0686">
    <w:pPr>
      <w:pStyle w:val="Footer"/>
    </w:pPr>
    <w:r>
      <w:tab/>
    </w:r>
    <w:r w:rsidR="001A4816" w:rsidRPr="00277650">
      <w:rPr>
        <w:rStyle w:val="PageNumber"/>
        <w:szCs w:val="24"/>
      </w:rPr>
      <w:fldChar w:fldCharType="begin"/>
    </w:r>
    <w:r w:rsidRPr="00277650">
      <w:rPr>
        <w:rStyle w:val="PageNumber"/>
        <w:szCs w:val="24"/>
      </w:rPr>
      <w:instrText xml:space="preserve"> PAGE </w:instrText>
    </w:r>
    <w:r w:rsidR="001A4816" w:rsidRPr="00277650">
      <w:rPr>
        <w:rStyle w:val="PageNumber"/>
        <w:szCs w:val="24"/>
      </w:rPr>
      <w:fldChar w:fldCharType="separate"/>
    </w:r>
    <w:r w:rsidR="008C0280">
      <w:rPr>
        <w:rStyle w:val="PageNumber"/>
        <w:noProof/>
        <w:szCs w:val="24"/>
      </w:rPr>
      <w:t>1</w:t>
    </w:r>
    <w:r w:rsidR="001A4816" w:rsidRPr="00277650">
      <w:rPr>
        <w:rStyle w:val="PageNumber"/>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280" w:rsidRDefault="008C0280">
      <w:r>
        <w:separator/>
      </w:r>
    </w:p>
  </w:footnote>
  <w:footnote w:type="continuationSeparator" w:id="0">
    <w:p w:rsidR="008C0280" w:rsidRDefault="008C02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11" w:rsidRDefault="009E020A">
    <w:pPr>
      <w:pStyle w:val="Header"/>
    </w:pPr>
    <w:r>
      <w:t xml:space="preserve">Lesson </w:t>
    </w:r>
    <w:r w:rsidR="00A6061F">
      <w:t>C</w:t>
    </w:r>
  </w:p>
  <w:p w:rsidR="009E020A" w:rsidRDefault="009E02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D051B"/>
    <w:multiLevelType w:val="hybridMultilevel"/>
    <w:tmpl w:val="0AD6F6B0"/>
    <w:lvl w:ilvl="0" w:tplc="70FA9EE8">
      <w:start w:val="1"/>
      <w:numFmt w:val="decimal"/>
      <w:pStyle w:val="NumberedPara"/>
      <w:lvlText w:val="%1."/>
      <w:lvlJc w:val="left"/>
      <w:pPr>
        <w:tabs>
          <w:tab w:val="num" w:pos="720"/>
        </w:tabs>
        <w:ind w:left="720" w:hanging="360"/>
      </w:pPr>
      <w:rPr>
        <w:rFonts w:cs="Times New Roman" w:hint="default"/>
      </w:rPr>
    </w:lvl>
    <w:lvl w:ilvl="1" w:tplc="8E0C07A8">
      <w:start w:val="1"/>
      <w:numFmt w:val="bullet"/>
      <w:pStyle w:val="Bullet1Bold"/>
      <w:lvlText w:val=""/>
      <w:lvlJc w:val="left"/>
      <w:pPr>
        <w:tabs>
          <w:tab w:val="num" w:pos="1440"/>
        </w:tabs>
        <w:ind w:left="1440" w:hanging="360"/>
      </w:pPr>
      <w:rPr>
        <w:rFonts w:ascii="Symbol" w:hAnsi="Symbol" w:cs="Times New Roman"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7E27C8"/>
    <w:multiLevelType w:val="hybridMultilevel"/>
    <w:tmpl w:val="B472F6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F2C04B0"/>
    <w:multiLevelType w:val="hybridMultilevel"/>
    <w:tmpl w:val="389C3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5D1403"/>
    <w:multiLevelType w:val="hybridMultilevel"/>
    <w:tmpl w:val="B63464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ABA4DA6"/>
    <w:multiLevelType w:val="hybridMultilevel"/>
    <w:tmpl w:val="272AF93C"/>
    <w:lvl w:ilvl="0" w:tplc="3C7CDBE6">
      <w:start w:val="1"/>
      <w:numFmt w:val="bullet"/>
      <w:pStyle w:val="Bullet2"/>
      <w:lvlText w:val="o"/>
      <w:lvlJc w:val="left"/>
      <w:pPr>
        <w:tabs>
          <w:tab w:val="num" w:pos="2520"/>
        </w:tabs>
        <w:ind w:left="2520" w:hanging="360"/>
      </w:pPr>
      <w:rPr>
        <w:rFonts w:ascii="Courier" w:hAnsi="Courier" w:cs="Times New Roman" w:hint="default"/>
        <w:sz w:val="18"/>
        <w:szCs w:val="18"/>
      </w:rPr>
    </w:lvl>
    <w:lvl w:ilvl="1" w:tplc="90F20054" w:tentative="1">
      <w:start w:val="1"/>
      <w:numFmt w:val="bullet"/>
      <w:lvlText w:val="o"/>
      <w:lvlJc w:val="left"/>
      <w:pPr>
        <w:tabs>
          <w:tab w:val="num" w:pos="2520"/>
        </w:tabs>
        <w:ind w:left="2520" w:hanging="360"/>
      </w:pPr>
      <w:rPr>
        <w:rFonts w:ascii="Courier New" w:hAnsi="Courier New" w:cs="Courier New" w:hint="default"/>
      </w:rPr>
    </w:lvl>
    <w:lvl w:ilvl="2" w:tplc="CCD0C988" w:tentative="1">
      <w:start w:val="1"/>
      <w:numFmt w:val="bullet"/>
      <w:lvlText w:val=""/>
      <w:lvlJc w:val="left"/>
      <w:pPr>
        <w:tabs>
          <w:tab w:val="num" w:pos="3240"/>
        </w:tabs>
        <w:ind w:left="3240" w:hanging="360"/>
      </w:pPr>
      <w:rPr>
        <w:rFonts w:ascii="Wingdings" w:hAnsi="Wingdings" w:hint="default"/>
      </w:rPr>
    </w:lvl>
    <w:lvl w:ilvl="3" w:tplc="E01C28C4" w:tentative="1">
      <w:start w:val="1"/>
      <w:numFmt w:val="bullet"/>
      <w:lvlText w:val=""/>
      <w:lvlJc w:val="left"/>
      <w:pPr>
        <w:tabs>
          <w:tab w:val="num" w:pos="3960"/>
        </w:tabs>
        <w:ind w:left="3960" w:hanging="360"/>
      </w:pPr>
      <w:rPr>
        <w:rFonts w:ascii="Symbol" w:hAnsi="Symbol" w:hint="default"/>
      </w:rPr>
    </w:lvl>
    <w:lvl w:ilvl="4" w:tplc="32C4DB16" w:tentative="1">
      <w:start w:val="1"/>
      <w:numFmt w:val="bullet"/>
      <w:lvlText w:val="o"/>
      <w:lvlJc w:val="left"/>
      <w:pPr>
        <w:tabs>
          <w:tab w:val="num" w:pos="4680"/>
        </w:tabs>
        <w:ind w:left="4680" w:hanging="360"/>
      </w:pPr>
      <w:rPr>
        <w:rFonts w:ascii="Courier New" w:hAnsi="Courier New" w:cs="Courier New" w:hint="default"/>
      </w:rPr>
    </w:lvl>
    <w:lvl w:ilvl="5" w:tplc="6B842EB6" w:tentative="1">
      <w:start w:val="1"/>
      <w:numFmt w:val="bullet"/>
      <w:lvlText w:val=""/>
      <w:lvlJc w:val="left"/>
      <w:pPr>
        <w:tabs>
          <w:tab w:val="num" w:pos="5400"/>
        </w:tabs>
        <w:ind w:left="5400" w:hanging="360"/>
      </w:pPr>
      <w:rPr>
        <w:rFonts w:ascii="Wingdings" w:hAnsi="Wingdings" w:hint="default"/>
      </w:rPr>
    </w:lvl>
    <w:lvl w:ilvl="6" w:tplc="4D90F4DC" w:tentative="1">
      <w:start w:val="1"/>
      <w:numFmt w:val="bullet"/>
      <w:lvlText w:val=""/>
      <w:lvlJc w:val="left"/>
      <w:pPr>
        <w:tabs>
          <w:tab w:val="num" w:pos="6120"/>
        </w:tabs>
        <w:ind w:left="6120" w:hanging="360"/>
      </w:pPr>
      <w:rPr>
        <w:rFonts w:ascii="Symbol" w:hAnsi="Symbol" w:hint="default"/>
      </w:rPr>
    </w:lvl>
    <w:lvl w:ilvl="7" w:tplc="63287A28" w:tentative="1">
      <w:start w:val="1"/>
      <w:numFmt w:val="bullet"/>
      <w:lvlText w:val="o"/>
      <w:lvlJc w:val="left"/>
      <w:pPr>
        <w:tabs>
          <w:tab w:val="num" w:pos="6840"/>
        </w:tabs>
        <w:ind w:left="6840" w:hanging="360"/>
      </w:pPr>
      <w:rPr>
        <w:rFonts w:ascii="Courier New" w:hAnsi="Courier New" w:cs="Courier New" w:hint="default"/>
      </w:rPr>
    </w:lvl>
    <w:lvl w:ilvl="8" w:tplc="DF626650" w:tentative="1">
      <w:start w:val="1"/>
      <w:numFmt w:val="bullet"/>
      <w:lvlText w:val=""/>
      <w:lvlJc w:val="left"/>
      <w:pPr>
        <w:tabs>
          <w:tab w:val="num" w:pos="7560"/>
        </w:tabs>
        <w:ind w:left="7560" w:hanging="360"/>
      </w:pPr>
      <w:rPr>
        <w:rFonts w:ascii="Wingdings" w:hAnsi="Wingdings" w:hint="default"/>
      </w:rPr>
    </w:lvl>
  </w:abstractNum>
  <w:abstractNum w:abstractNumId="5">
    <w:nsid w:val="2E676C8D"/>
    <w:multiLevelType w:val="hybridMultilevel"/>
    <w:tmpl w:val="3AAC4EE6"/>
    <w:lvl w:ilvl="0" w:tplc="3282218E">
      <w:start w:val="1"/>
      <w:numFmt w:val="bullet"/>
      <w:pStyle w:val="Bullet1"/>
      <w:lvlText w:val=""/>
      <w:lvlJc w:val="left"/>
      <w:pPr>
        <w:tabs>
          <w:tab w:val="num" w:pos="540"/>
        </w:tabs>
        <w:ind w:left="540" w:hanging="360"/>
      </w:pPr>
      <w:rPr>
        <w:rFonts w:ascii="Symbol" w:hAnsi="Symbol" w:hint="default"/>
        <w:b w:val="0"/>
        <w:sz w:val="22"/>
        <w:szCs w:val="22"/>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FE51CB"/>
    <w:multiLevelType w:val="multilevel"/>
    <w:tmpl w:val="38D8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617DC8"/>
    <w:multiLevelType w:val="multilevel"/>
    <w:tmpl w:val="7C58A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9E7862"/>
    <w:multiLevelType w:val="hybridMultilevel"/>
    <w:tmpl w:val="2AEE41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67373C7"/>
    <w:multiLevelType w:val="multilevel"/>
    <w:tmpl w:val="C1462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A03B0C"/>
    <w:multiLevelType w:val="hybridMultilevel"/>
    <w:tmpl w:val="4B58BDE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nsid w:val="724B7DCE"/>
    <w:multiLevelType w:val="hybridMultilevel"/>
    <w:tmpl w:val="120E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AF57F2"/>
    <w:multiLevelType w:val="hybridMultilevel"/>
    <w:tmpl w:val="880CAF28"/>
    <w:lvl w:ilvl="0" w:tplc="C6C63096">
      <w:start w:val="1"/>
      <w:numFmt w:val="decimal"/>
      <w:lvlText w:val="%1."/>
      <w:lvlJc w:val="left"/>
      <w:pPr>
        <w:tabs>
          <w:tab w:val="num" w:pos="533"/>
        </w:tabs>
        <w:ind w:left="533" w:hanging="533"/>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7F2D2772"/>
    <w:multiLevelType w:val="hybridMultilevel"/>
    <w:tmpl w:val="0FA6BB30"/>
    <w:lvl w:ilvl="0" w:tplc="C6C63096">
      <w:start w:val="1"/>
      <w:numFmt w:val="decimal"/>
      <w:lvlText w:val="%1."/>
      <w:lvlJc w:val="left"/>
      <w:pPr>
        <w:tabs>
          <w:tab w:val="num" w:pos="533"/>
        </w:tabs>
        <w:ind w:left="533" w:hanging="533"/>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4"/>
  </w:num>
  <w:num w:numId="4">
    <w:abstractNumId w:val="12"/>
  </w:num>
  <w:num w:numId="5">
    <w:abstractNumId w:val="10"/>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13"/>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num>
  <w:num w:numId="38">
    <w:abstractNumId w:val="0"/>
    <w:lvlOverride w:ilvl="0">
      <w:startOverride w:val="1"/>
    </w:lvlOverride>
  </w:num>
  <w:num w:numId="39">
    <w:abstractNumId w:val="0"/>
    <w:lvlOverride w:ilvl="0">
      <w:startOverride w:val="1"/>
    </w:lvlOverride>
  </w:num>
  <w:num w:numId="40">
    <w:abstractNumId w:val="0"/>
    <w:lvlOverride w:ilvl="0">
      <w:startOverride w:val="1"/>
    </w:lvlOverride>
  </w:num>
  <w:num w:numId="41">
    <w:abstractNumId w:val="2"/>
  </w:num>
  <w:num w:numId="42">
    <w:abstractNumId w:val="6"/>
  </w:num>
  <w:num w:numId="43">
    <w:abstractNumId w:val="7"/>
  </w:num>
  <w:num w:numId="44">
    <w:abstractNumId w:val="9"/>
  </w:num>
  <w:num w:numId="45">
    <w:abstractNumId w:val="1"/>
  </w:num>
  <w:num w:numId="46">
    <w:abstractNumId w:val="11"/>
  </w:num>
  <w:num w:numId="47">
    <w:abstractNumId w:val="3"/>
  </w:num>
  <w:num w:numId="48">
    <w:abstractNumId w:val="8"/>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F08"/>
  <w:defaultTabStop w:val="720"/>
  <w:doNotHyphenateCaps/>
  <w:drawingGridHorizontalSpacing w:val="120"/>
  <w:drawingGridVerticalSpacing w:val="187"/>
  <w:displayHorizontalDrawingGridEvery w:val="2"/>
  <w:characterSpacingControl w:val="doNotCompress"/>
  <w:savePreviewPicture/>
  <w:doNotValidateAgainstSchema/>
  <w:doNotDemarcateInvalidXml/>
  <w:footnotePr>
    <w:footnote w:id="-1"/>
    <w:footnote w:id="0"/>
  </w:footnotePr>
  <w:endnotePr>
    <w:endnote w:id="-1"/>
    <w:endnote w:id="0"/>
  </w:endnotePr>
  <w:compat/>
  <w:rsids>
    <w:rsidRoot w:val="00196BD1"/>
    <w:rsid w:val="0000055C"/>
    <w:rsid w:val="00006BB9"/>
    <w:rsid w:val="00011764"/>
    <w:rsid w:val="00011793"/>
    <w:rsid w:val="00011C36"/>
    <w:rsid w:val="00016A06"/>
    <w:rsid w:val="00016A5E"/>
    <w:rsid w:val="00020B2C"/>
    <w:rsid w:val="00020DF4"/>
    <w:rsid w:val="00021B23"/>
    <w:rsid w:val="000226FB"/>
    <w:rsid w:val="00022E4D"/>
    <w:rsid w:val="000310E5"/>
    <w:rsid w:val="00032C01"/>
    <w:rsid w:val="00033F76"/>
    <w:rsid w:val="0003513F"/>
    <w:rsid w:val="0003517C"/>
    <w:rsid w:val="000364DA"/>
    <w:rsid w:val="00040653"/>
    <w:rsid w:val="00043BFB"/>
    <w:rsid w:val="000507F0"/>
    <w:rsid w:val="00057957"/>
    <w:rsid w:val="00057B92"/>
    <w:rsid w:val="00060B9F"/>
    <w:rsid w:val="00062961"/>
    <w:rsid w:val="00062D90"/>
    <w:rsid w:val="00062FD1"/>
    <w:rsid w:val="00063FD9"/>
    <w:rsid w:val="0007128B"/>
    <w:rsid w:val="00071399"/>
    <w:rsid w:val="000713F5"/>
    <w:rsid w:val="00074D6F"/>
    <w:rsid w:val="00075B63"/>
    <w:rsid w:val="00077154"/>
    <w:rsid w:val="00086AF0"/>
    <w:rsid w:val="000906FC"/>
    <w:rsid w:val="00091FA9"/>
    <w:rsid w:val="0009409E"/>
    <w:rsid w:val="0009441A"/>
    <w:rsid w:val="00096348"/>
    <w:rsid w:val="000A2300"/>
    <w:rsid w:val="000A2CDA"/>
    <w:rsid w:val="000A3AA7"/>
    <w:rsid w:val="000A46FB"/>
    <w:rsid w:val="000A527D"/>
    <w:rsid w:val="000A570A"/>
    <w:rsid w:val="000B0418"/>
    <w:rsid w:val="000B2FDA"/>
    <w:rsid w:val="000B4108"/>
    <w:rsid w:val="000B435D"/>
    <w:rsid w:val="000B4EB9"/>
    <w:rsid w:val="000B5F6B"/>
    <w:rsid w:val="000B783F"/>
    <w:rsid w:val="000B7DDC"/>
    <w:rsid w:val="000C1971"/>
    <w:rsid w:val="000C2494"/>
    <w:rsid w:val="000C3001"/>
    <w:rsid w:val="000C3EA1"/>
    <w:rsid w:val="000C6106"/>
    <w:rsid w:val="000C7765"/>
    <w:rsid w:val="000C7F6C"/>
    <w:rsid w:val="000D159D"/>
    <w:rsid w:val="000D5A2B"/>
    <w:rsid w:val="000D5D9E"/>
    <w:rsid w:val="000D7233"/>
    <w:rsid w:val="000E1437"/>
    <w:rsid w:val="000E1F9D"/>
    <w:rsid w:val="000E27F8"/>
    <w:rsid w:val="000E40B0"/>
    <w:rsid w:val="000E449F"/>
    <w:rsid w:val="000E4543"/>
    <w:rsid w:val="000E4D9A"/>
    <w:rsid w:val="000F043C"/>
    <w:rsid w:val="000F13CB"/>
    <w:rsid w:val="000F373D"/>
    <w:rsid w:val="000F4854"/>
    <w:rsid w:val="000F554C"/>
    <w:rsid w:val="000F77C1"/>
    <w:rsid w:val="001049B3"/>
    <w:rsid w:val="0010570B"/>
    <w:rsid w:val="00105A79"/>
    <w:rsid w:val="0011160E"/>
    <w:rsid w:val="00113401"/>
    <w:rsid w:val="00114A21"/>
    <w:rsid w:val="00115E12"/>
    <w:rsid w:val="00117302"/>
    <w:rsid w:val="0012051E"/>
    <w:rsid w:val="001208AC"/>
    <w:rsid w:val="00123F4D"/>
    <w:rsid w:val="00125B55"/>
    <w:rsid w:val="00125EF8"/>
    <w:rsid w:val="00127205"/>
    <w:rsid w:val="001309A2"/>
    <w:rsid w:val="00132559"/>
    <w:rsid w:val="00141D52"/>
    <w:rsid w:val="0014273C"/>
    <w:rsid w:val="00147F99"/>
    <w:rsid w:val="00150DB3"/>
    <w:rsid w:val="00151105"/>
    <w:rsid w:val="00153461"/>
    <w:rsid w:val="0015405C"/>
    <w:rsid w:val="001545E2"/>
    <w:rsid w:val="00157DBD"/>
    <w:rsid w:val="0016232E"/>
    <w:rsid w:val="00162E2F"/>
    <w:rsid w:val="00163030"/>
    <w:rsid w:val="001631B7"/>
    <w:rsid w:val="00164B3F"/>
    <w:rsid w:val="00164DFB"/>
    <w:rsid w:val="00166405"/>
    <w:rsid w:val="0017035A"/>
    <w:rsid w:val="00171B5D"/>
    <w:rsid w:val="0017246F"/>
    <w:rsid w:val="001759D2"/>
    <w:rsid w:val="00176505"/>
    <w:rsid w:val="00176966"/>
    <w:rsid w:val="00181AC1"/>
    <w:rsid w:val="0018365E"/>
    <w:rsid w:val="00185BC8"/>
    <w:rsid w:val="00187818"/>
    <w:rsid w:val="00187862"/>
    <w:rsid w:val="00190294"/>
    <w:rsid w:val="00191F4F"/>
    <w:rsid w:val="0019597D"/>
    <w:rsid w:val="00196964"/>
    <w:rsid w:val="00196BD1"/>
    <w:rsid w:val="00196EC1"/>
    <w:rsid w:val="00196EDB"/>
    <w:rsid w:val="00197C20"/>
    <w:rsid w:val="001A1BCC"/>
    <w:rsid w:val="001A1CA6"/>
    <w:rsid w:val="001A269F"/>
    <w:rsid w:val="001A325E"/>
    <w:rsid w:val="001A4568"/>
    <w:rsid w:val="001A4816"/>
    <w:rsid w:val="001A6EAB"/>
    <w:rsid w:val="001A736C"/>
    <w:rsid w:val="001B023F"/>
    <w:rsid w:val="001B1D76"/>
    <w:rsid w:val="001B39C4"/>
    <w:rsid w:val="001B6B75"/>
    <w:rsid w:val="001B726A"/>
    <w:rsid w:val="001C04A6"/>
    <w:rsid w:val="001C0B98"/>
    <w:rsid w:val="001C1115"/>
    <w:rsid w:val="001C1425"/>
    <w:rsid w:val="001C1985"/>
    <w:rsid w:val="001C4E7F"/>
    <w:rsid w:val="001C5DF0"/>
    <w:rsid w:val="001D0510"/>
    <w:rsid w:val="001D0F6D"/>
    <w:rsid w:val="001D3759"/>
    <w:rsid w:val="001D4175"/>
    <w:rsid w:val="001D5E35"/>
    <w:rsid w:val="001D6DC6"/>
    <w:rsid w:val="001E337F"/>
    <w:rsid w:val="001E4644"/>
    <w:rsid w:val="001F3A11"/>
    <w:rsid w:val="001F45C0"/>
    <w:rsid w:val="001F50E2"/>
    <w:rsid w:val="001F623C"/>
    <w:rsid w:val="001F7AC9"/>
    <w:rsid w:val="00200131"/>
    <w:rsid w:val="00202032"/>
    <w:rsid w:val="00202905"/>
    <w:rsid w:val="002034B9"/>
    <w:rsid w:val="00203CD0"/>
    <w:rsid w:val="00205CFC"/>
    <w:rsid w:val="00206A90"/>
    <w:rsid w:val="00211019"/>
    <w:rsid w:val="002145BD"/>
    <w:rsid w:val="00214607"/>
    <w:rsid w:val="00214F8C"/>
    <w:rsid w:val="00214FA4"/>
    <w:rsid w:val="00222C57"/>
    <w:rsid w:val="00225051"/>
    <w:rsid w:val="00226EE6"/>
    <w:rsid w:val="002270B3"/>
    <w:rsid w:val="0022724D"/>
    <w:rsid w:val="0023111C"/>
    <w:rsid w:val="00233781"/>
    <w:rsid w:val="00233BC6"/>
    <w:rsid w:val="00235AC6"/>
    <w:rsid w:val="002371CB"/>
    <w:rsid w:val="0023767F"/>
    <w:rsid w:val="002403CF"/>
    <w:rsid w:val="0024399F"/>
    <w:rsid w:val="0024781A"/>
    <w:rsid w:val="002540A6"/>
    <w:rsid w:val="002545EF"/>
    <w:rsid w:val="0025710D"/>
    <w:rsid w:val="0026289E"/>
    <w:rsid w:val="002670E4"/>
    <w:rsid w:val="00273E48"/>
    <w:rsid w:val="00274953"/>
    <w:rsid w:val="00276B33"/>
    <w:rsid w:val="00276B99"/>
    <w:rsid w:val="00277AC1"/>
    <w:rsid w:val="00277F00"/>
    <w:rsid w:val="0028036D"/>
    <w:rsid w:val="0028078C"/>
    <w:rsid w:val="0028088E"/>
    <w:rsid w:val="002811AB"/>
    <w:rsid w:val="00283117"/>
    <w:rsid w:val="002832CE"/>
    <w:rsid w:val="00286E25"/>
    <w:rsid w:val="00287996"/>
    <w:rsid w:val="002905F7"/>
    <w:rsid w:val="00291D05"/>
    <w:rsid w:val="00293637"/>
    <w:rsid w:val="002973EE"/>
    <w:rsid w:val="002A08DA"/>
    <w:rsid w:val="002A0F7B"/>
    <w:rsid w:val="002A2C5E"/>
    <w:rsid w:val="002A3F74"/>
    <w:rsid w:val="002A448D"/>
    <w:rsid w:val="002A52E1"/>
    <w:rsid w:val="002A6351"/>
    <w:rsid w:val="002B2811"/>
    <w:rsid w:val="002B41F3"/>
    <w:rsid w:val="002B4277"/>
    <w:rsid w:val="002B56AE"/>
    <w:rsid w:val="002B5BAC"/>
    <w:rsid w:val="002C0540"/>
    <w:rsid w:val="002C05F9"/>
    <w:rsid w:val="002C107D"/>
    <w:rsid w:val="002C13FE"/>
    <w:rsid w:val="002C3158"/>
    <w:rsid w:val="002C3E15"/>
    <w:rsid w:val="002C4F2D"/>
    <w:rsid w:val="002C6787"/>
    <w:rsid w:val="002C73A5"/>
    <w:rsid w:val="002D0821"/>
    <w:rsid w:val="002D1A0F"/>
    <w:rsid w:val="002D2D4B"/>
    <w:rsid w:val="002D7053"/>
    <w:rsid w:val="002E09BD"/>
    <w:rsid w:val="002E277C"/>
    <w:rsid w:val="002E3982"/>
    <w:rsid w:val="002E4783"/>
    <w:rsid w:val="002E66C0"/>
    <w:rsid w:val="002E7623"/>
    <w:rsid w:val="002E7AA1"/>
    <w:rsid w:val="002F0B73"/>
    <w:rsid w:val="002F4F30"/>
    <w:rsid w:val="002F6F16"/>
    <w:rsid w:val="002F78C3"/>
    <w:rsid w:val="00302FCC"/>
    <w:rsid w:val="00303DBB"/>
    <w:rsid w:val="00304C62"/>
    <w:rsid w:val="003060C6"/>
    <w:rsid w:val="00312518"/>
    <w:rsid w:val="003138B5"/>
    <w:rsid w:val="00314710"/>
    <w:rsid w:val="0031622E"/>
    <w:rsid w:val="00316FD6"/>
    <w:rsid w:val="003215EE"/>
    <w:rsid w:val="00321B24"/>
    <w:rsid w:val="00323A2D"/>
    <w:rsid w:val="00325BD7"/>
    <w:rsid w:val="0033045F"/>
    <w:rsid w:val="00331037"/>
    <w:rsid w:val="00331A65"/>
    <w:rsid w:val="00332D88"/>
    <w:rsid w:val="003353E6"/>
    <w:rsid w:val="003357E8"/>
    <w:rsid w:val="00335E2D"/>
    <w:rsid w:val="00335F12"/>
    <w:rsid w:val="00336649"/>
    <w:rsid w:val="00337B15"/>
    <w:rsid w:val="0034096C"/>
    <w:rsid w:val="003412DE"/>
    <w:rsid w:val="003425CE"/>
    <w:rsid w:val="0035155E"/>
    <w:rsid w:val="003563A6"/>
    <w:rsid w:val="00357749"/>
    <w:rsid w:val="00360062"/>
    <w:rsid w:val="00363ACC"/>
    <w:rsid w:val="0036585E"/>
    <w:rsid w:val="00365CE0"/>
    <w:rsid w:val="00366A5D"/>
    <w:rsid w:val="003670FC"/>
    <w:rsid w:val="003720B4"/>
    <w:rsid w:val="00372119"/>
    <w:rsid w:val="00372AE7"/>
    <w:rsid w:val="00373708"/>
    <w:rsid w:val="003741CC"/>
    <w:rsid w:val="00376BFB"/>
    <w:rsid w:val="00377058"/>
    <w:rsid w:val="00382F3C"/>
    <w:rsid w:val="003850E4"/>
    <w:rsid w:val="00392B8C"/>
    <w:rsid w:val="00393A8D"/>
    <w:rsid w:val="0039442C"/>
    <w:rsid w:val="003952C5"/>
    <w:rsid w:val="0039605D"/>
    <w:rsid w:val="003972AA"/>
    <w:rsid w:val="003A30A9"/>
    <w:rsid w:val="003A4598"/>
    <w:rsid w:val="003A471D"/>
    <w:rsid w:val="003A656D"/>
    <w:rsid w:val="003A7C98"/>
    <w:rsid w:val="003B09D6"/>
    <w:rsid w:val="003B1C77"/>
    <w:rsid w:val="003B1E89"/>
    <w:rsid w:val="003B2D9C"/>
    <w:rsid w:val="003B3741"/>
    <w:rsid w:val="003B4804"/>
    <w:rsid w:val="003B49BB"/>
    <w:rsid w:val="003C048F"/>
    <w:rsid w:val="003C0F60"/>
    <w:rsid w:val="003C10CA"/>
    <w:rsid w:val="003C338B"/>
    <w:rsid w:val="003C40CC"/>
    <w:rsid w:val="003C44E0"/>
    <w:rsid w:val="003C64FF"/>
    <w:rsid w:val="003D1305"/>
    <w:rsid w:val="003D15F0"/>
    <w:rsid w:val="003D2BA7"/>
    <w:rsid w:val="003D73A5"/>
    <w:rsid w:val="003E110D"/>
    <w:rsid w:val="003E53B6"/>
    <w:rsid w:val="003E6F77"/>
    <w:rsid w:val="003F0313"/>
    <w:rsid w:val="003F5C6A"/>
    <w:rsid w:val="003F5F19"/>
    <w:rsid w:val="003F6EFF"/>
    <w:rsid w:val="003F714A"/>
    <w:rsid w:val="003F74B4"/>
    <w:rsid w:val="0040011B"/>
    <w:rsid w:val="0040260E"/>
    <w:rsid w:val="00402A44"/>
    <w:rsid w:val="00403157"/>
    <w:rsid w:val="00403913"/>
    <w:rsid w:val="00404215"/>
    <w:rsid w:val="0040456F"/>
    <w:rsid w:val="00405125"/>
    <w:rsid w:val="004057BA"/>
    <w:rsid w:val="00410BE0"/>
    <w:rsid w:val="00411896"/>
    <w:rsid w:val="004132A7"/>
    <w:rsid w:val="00413947"/>
    <w:rsid w:val="00416B13"/>
    <w:rsid w:val="00417781"/>
    <w:rsid w:val="004203F5"/>
    <w:rsid w:val="00423B73"/>
    <w:rsid w:val="0042451A"/>
    <w:rsid w:val="004249D7"/>
    <w:rsid w:val="00426A77"/>
    <w:rsid w:val="00432A66"/>
    <w:rsid w:val="00433B09"/>
    <w:rsid w:val="00433F8B"/>
    <w:rsid w:val="00437962"/>
    <w:rsid w:val="004436F7"/>
    <w:rsid w:val="00443800"/>
    <w:rsid w:val="004439C7"/>
    <w:rsid w:val="00445F40"/>
    <w:rsid w:val="00447553"/>
    <w:rsid w:val="0045067B"/>
    <w:rsid w:val="00450E7C"/>
    <w:rsid w:val="00451AD0"/>
    <w:rsid w:val="004531E3"/>
    <w:rsid w:val="0045475C"/>
    <w:rsid w:val="004607E3"/>
    <w:rsid w:val="004627C0"/>
    <w:rsid w:val="0046479A"/>
    <w:rsid w:val="00465744"/>
    <w:rsid w:val="00466565"/>
    <w:rsid w:val="00466914"/>
    <w:rsid w:val="00467E4A"/>
    <w:rsid w:val="004702A0"/>
    <w:rsid w:val="00475F01"/>
    <w:rsid w:val="00477E91"/>
    <w:rsid w:val="00480D8E"/>
    <w:rsid w:val="00483E01"/>
    <w:rsid w:val="004848B2"/>
    <w:rsid w:val="00484F75"/>
    <w:rsid w:val="004852FC"/>
    <w:rsid w:val="004859BB"/>
    <w:rsid w:val="00486265"/>
    <w:rsid w:val="00487575"/>
    <w:rsid w:val="00487E10"/>
    <w:rsid w:val="00491E9F"/>
    <w:rsid w:val="004924AB"/>
    <w:rsid w:val="00493E32"/>
    <w:rsid w:val="00494D3F"/>
    <w:rsid w:val="00494F34"/>
    <w:rsid w:val="00495EFF"/>
    <w:rsid w:val="004A0FDE"/>
    <w:rsid w:val="004A250A"/>
    <w:rsid w:val="004A2AC5"/>
    <w:rsid w:val="004A5FE6"/>
    <w:rsid w:val="004A7800"/>
    <w:rsid w:val="004B122B"/>
    <w:rsid w:val="004B3C81"/>
    <w:rsid w:val="004B4B60"/>
    <w:rsid w:val="004B560A"/>
    <w:rsid w:val="004B5733"/>
    <w:rsid w:val="004B5AE9"/>
    <w:rsid w:val="004B60FB"/>
    <w:rsid w:val="004B701C"/>
    <w:rsid w:val="004B7A1A"/>
    <w:rsid w:val="004C1128"/>
    <w:rsid w:val="004C335C"/>
    <w:rsid w:val="004C4409"/>
    <w:rsid w:val="004C4A9C"/>
    <w:rsid w:val="004C55EA"/>
    <w:rsid w:val="004C6956"/>
    <w:rsid w:val="004D1631"/>
    <w:rsid w:val="004D6B26"/>
    <w:rsid w:val="004E0DB0"/>
    <w:rsid w:val="004E10DF"/>
    <w:rsid w:val="004E2116"/>
    <w:rsid w:val="004E5B8D"/>
    <w:rsid w:val="004E74F8"/>
    <w:rsid w:val="004E772B"/>
    <w:rsid w:val="004E7C63"/>
    <w:rsid w:val="004F2D16"/>
    <w:rsid w:val="004F5F96"/>
    <w:rsid w:val="004F6403"/>
    <w:rsid w:val="00501364"/>
    <w:rsid w:val="00503E6E"/>
    <w:rsid w:val="0050498D"/>
    <w:rsid w:val="00507109"/>
    <w:rsid w:val="00507154"/>
    <w:rsid w:val="0051107D"/>
    <w:rsid w:val="00515B85"/>
    <w:rsid w:val="00517019"/>
    <w:rsid w:val="00521D4B"/>
    <w:rsid w:val="00521E66"/>
    <w:rsid w:val="005234F6"/>
    <w:rsid w:val="005237CD"/>
    <w:rsid w:val="005244E7"/>
    <w:rsid w:val="00524B61"/>
    <w:rsid w:val="00526CF0"/>
    <w:rsid w:val="0053602E"/>
    <w:rsid w:val="00537741"/>
    <w:rsid w:val="00537ADA"/>
    <w:rsid w:val="0054027F"/>
    <w:rsid w:val="0054340B"/>
    <w:rsid w:val="00544AB2"/>
    <w:rsid w:val="00551EFD"/>
    <w:rsid w:val="0055207F"/>
    <w:rsid w:val="005541C1"/>
    <w:rsid w:val="00554B67"/>
    <w:rsid w:val="0055551E"/>
    <w:rsid w:val="0055682E"/>
    <w:rsid w:val="00557215"/>
    <w:rsid w:val="00557861"/>
    <w:rsid w:val="00557A96"/>
    <w:rsid w:val="00563736"/>
    <w:rsid w:val="00563C38"/>
    <w:rsid w:val="0056439E"/>
    <w:rsid w:val="00567BB3"/>
    <w:rsid w:val="00567E15"/>
    <w:rsid w:val="00570ECD"/>
    <w:rsid w:val="005718E5"/>
    <w:rsid w:val="00572F83"/>
    <w:rsid w:val="00574B56"/>
    <w:rsid w:val="005760CD"/>
    <w:rsid w:val="00580694"/>
    <w:rsid w:val="00580E92"/>
    <w:rsid w:val="005814B1"/>
    <w:rsid w:val="00583206"/>
    <w:rsid w:val="00583AF3"/>
    <w:rsid w:val="00584F2E"/>
    <w:rsid w:val="00585E93"/>
    <w:rsid w:val="00587794"/>
    <w:rsid w:val="00587A82"/>
    <w:rsid w:val="00587AD2"/>
    <w:rsid w:val="00590805"/>
    <w:rsid w:val="00597682"/>
    <w:rsid w:val="005A12EF"/>
    <w:rsid w:val="005A2BDA"/>
    <w:rsid w:val="005A2D35"/>
    <w:rsid w:val="005A3C37"/>
    <w:rsid w:val="005A3E70"/>
    <w:rsid w:val="005A4C81"/>
    <w:rsid w:val="005A6070"/>
    <w:rsid w:val="005B0F27"/>
    <w:rsid w:val="005B6E76"/>
    <w:rsid w:val="005C02F4"/>
    <w:rsid w:val="005C2C45"/>
    <w:rsid w:val="005C70E6"/>
    <w:rsid w:val="005C787C"/>
    <w:rsid w:val="005D453F"/>
    <w:rsid w:val="005D4B12"/>
    <w:rsid w:val="005D6E00"/>
    <w:rsid w:val="005E01E1"/>
    <w:rsid w:val="005E14AB"/>
    <w:rsid w:val="005E19C4"/>
    <w:rsid w:val="005E34CE"/>
    <w:rsid w:val="005E4510"/>
    <w:rsid w:val="005E466A"/>
    <w:rsid w:val="005E6F82"/>
    <w:rsid w:val="005E745E"/>
    <w:rsid w:val="005F2330"/>
    <w:rsid w:val="005F3322"/>
    <w:rsid w:val="005F33E1"/>
    <w:rsid w:val="005F3F0E"/>
    <w:rsid w:val="005F5DF8"/>
    <w:rsid w:val="005F663F"/>
    <w:rsid w:val="005F759F"/>
    <w:rsid w:val="0060125A"/>
    <w:rsid w:val="00601CE8"/>
    <w:rsid w:val="00603782"/>
    <w:rsid w:val="00603828"/>
    <w:rsid w:val="006047E1"/>
    <w:rsid w:val="0060495B"/>
    <w:rsid w:val="0060570E"/>
    <w:rsid w:val="00611E9E"/>
    <w:rsid w:val="0061251B"/>
    <w:rsid w:val="00612C3E"/>
    <w:rsid w:val="0061391D"/>
    <w:rsid w:val="00614138"/>
    <w:rsid w:val="006206B1"/>
    <w:rsid w:val="00621994"/>
    <w:rsid w:val="00622867"/>
    <w:rsid w:val="006238B7"/>
    <w:rsid w:val="00624EEC"/>
    <w:rsid w:val="00630183"/>
    <w:rsid w:val="00631D5C"/>
    <w:rsid w:val="0063370B"/>
    <w:rsid w:val="00633D40"/>
    <w:rsid w:val="00634516"/>
    <w:rsid w:val="006353B0"/>
    <w:rsid w:val="006369CC"/>
    <w:rsid w:val="00641B57"/>
    <w:rsid w:val="00645755"/>
    <w:rsid w:val="006525E3"/>
    <w:rsid w:val="00652F7B"/>
    <w:rsid w:val="00653D5F"/>
    <w:rsid w:val="00655BCD"/>
    <w:rsid w:val="006605EE"/>
    <w:rsid w:val="006637F0"/>
    <w:rsid w:val="00664EB8"/>
    <w:rsid w:val="00666925"/>
    <w:rsid w:val="00667591"/>
    <w:rsid w:val="00670B41"/>
    <w:rsid w:val="00670DAE"/>
    <w:rsid w:val="00670FDE"/>
    <w:rsid w:val="00671AC8"/>
    <w:rsid w:val="006732E8"/>
    <w:rsid w:val="00673A4D"/>
    <w:rsid w:val="00673E60"/>
    <w:rsid w:val="00673F56"/>
    <w:rsid w:val="00682DFD"/>
    <w:rsid w:val="0068329B"/>
    <w:rsid w:val="00683885"/>
    <w:rsid w:val="0068517A"/>
    <w:rsid w:val="00690438"/>
    <w:rsid w:val="00692D44"/>
    <w:rsid w:val="00692E5E"/>
    <w:rsid w:val="006955FF"/>
    <w:rsid w:val="00696473"/>
    <w:rsid w:val="00696DE0"/>
    <w:rsid w:val="006A07C3"/>
    <w:rsid w:val="006A3354"/>
    <w:rsid w:val="006A3646"/>
    <w:rsid w:val="006A6C6A"/>
    <w:rsid w:val="006A756D"/>
    <w:rsid w:val="006A7896"/>
    <w:rsid w:val="006B0124"/>
    <w:rsid w:val="006B3005"/>
    <w:rsid w:val="006B5A40"/>
    <w:rsid w:val="006C05A4"/>
    <w:rsid w:val="006C0B7B"/>
    <w:rsid w:val="006C118B"/>
    <w:rsid w:val="006C13B5"/>
    <w:rsid w:val="006C183D"/>
    <w:rsid w:val="006C535B"/>
    <w:rsid w:val="006C7A8A"/>
    <w:rsid w:val="006D1486"/>
    <w:rsid w:val="006D1ECE"/>
    <w:rsid w:val="006D33D5"/>
    <w:rsid w:val="006D3877"/>
    <w:rsid w:val="006D6F55"/>
    <w:rsid w:val="006D7580"/>
    <w:rsid w:val="006E034B"/>
    <w:rsid w:val="006E1DE5"/>
    <w:rsid w:val="006E21AA"/>
    <w:rsid w:val="006E3A07"/>
    <w:rsid w:val="006E507F"/>
    <w:rsid w:val="006E629A"/>
    <w:rsid w:val="006E7296"/>
    <w:rsid w:val="006E730B"/>
    <w:rsid w:val="006F389C"/>
    <w:rsid w:val="006F4307"/>
    <w:rsid w:val="006F49C7"/>
    <w:rsid w:val="006F6B7E"/>
    <w:rsid w:val="006F78D6"/>
    <w:rsid w:val="0070394D"/>
    <w:rsid w:val="00704A1F"/>
    <w:rsid w:val="0070667C"/>
    <w:rsid w:val="007069BF"/>
    <w:rsid w:val="00706C4D"/>
    <w:rsid w:val="007127B0"/>
    <w:rsid w:val="007143F6"/>
    <w:rsid w:val="007163DC"/>
    <w:rsid w:val="00716BB9"/>
    <w:rsid w:val="007305C2"/>
    <w:rsid w:val="007343FC"/>
    <w:rsid w:val="0073466D"/>
    <w:rsid w:val="007350F0"/>
    <w:rsid w:val="0073514D"/>
    <w:rsid w:val="0073736E"/>
    <w:rsid w:val="00741272"/>
    <w:rsid w:val="0074191B"/>
    <w:rsid w:val="00742114"/>
    <w:rsid w:val="007466AA"/>
    <w:rsid w:val="00747C82"/>
    <w:rsid w:val="00752B6F"/>
    <w:rsid w:val="0075400A"/>
    <w:rsid w:val="00760D68"/>
    <w:rsid w:val="007611A9"/>
    <w:rsid w:val="00762335"/>
    <w:rsid w:val="0076267C"/>
    <w:rsid w:val="007651F6"/>
    <w:rsid w:val="00766019"/>
    <w:rsid w:val="00766F1D"/>
    <w:rsid w:val="00772385"/>
    <w:rsid w:val="00774F3D"/>
    <w:rsid w:val="007757AA"/>
    <w:rsid w:val="00775A60"/>
    <w:rsid w:val="00776B22"/>
    <w:rsid w:val="00777572"/>
    <w:rsid w:val="00780161"/>
    <w:rsid w:val="0078569C"/>
    <w:rsid w:val="007870BC"/>
    <w:rsid w:val="007879DB"/>
    <w:rsid w:val="00790484"/>
    <w:rsid w:val="00794CD5"/>
    <w:rsid w:val="00795C74"/>
    <w:rsid w:val="00796369"/>
    <w:rsid w:val="0079667D"/>
    <w:rsid w:val="007A0686"/>
    <w:rsid w:val="007A2B2A"/>
    <w:rsid w:val="007A5C76"/>
    <w:rsid w:val="007B0747"/>
    <w:rsid w:val="007B1A4E"/>
    <w:rsid w:val="007B42D3"/>
    <w:rsid w:val="007B4A95"/>
    <w:rsid w:val="007B7794"/>
    <w:rsid w:val="007C22EF"/>
    <w:rsid w:val="007C4434"/>
    <w:rsid w:val="007D0F4A"/>
    <w:rsid w:val="007D25D3"/>
    <w:rsid w:val="007D25D4"/>
    <w:rsid w:val="007D54B4"/>
    <w:rsid w:val="007E0A24"/>
    <w:rsid w:val="007E13E8"/>
    <w:rsid w:val="007E28BF"/>
    <w:rsid w:val="007E41D5"/>
    <w:rsid w:val="007E5C29"/>
    <w:rsid w:val="007E60D6"/>
    <w:rsid w:val="007F11D8"/>
    <w:rsid w:val="007F1B73"/>
    <w:rsid w:val="007F2F60"/>
    <w:rsid w:val="007F3BE9"/>
    <w:rsid w:val="007F5973"/>
    <w:rsid w:val="007F6D2A"/>
    <w:rsid w:val="007F7895"/>
    <w:rsid w:val="0080259A"/>
    <w:rsid w:val="008035E5"/>
    <w:rsid w:val="0080489F"/>
    <w:rsid w:val="00805287"/>
    <w:rsid w:val="008074CF"/>
    <w:rsid w:val="00807B9E"/>
    <w:rsid w:val="00810544"/>
    <w:rsid w:val="00810E44"/>
    <w:rsid w:val="00813425"/>
    <w:rsid w:val="00815D7C"/>
    <w:rsid w:val="00815FA1"/>
    <w:rsid w:val="00816CE1"/>
    <w:rsid w:val="00820E82"/>
    <w:rsid w:val="00821609"/>
    <w:rsid w:val="00823D11"/>
    <w:rsid w:val="00824825"/>
    <w:rsid w:val="00834360"/>
    <w:rsid w:val="00836804"/>
    <w:rsid w:val="0084408F"/>
    <w:rsid w:val="0084540D"/>
    <w:rsid w:val="00846482"/>
    <w:rsid w:val="0084726B"/>
    <w:rsid w:val="00851A59"/>
    <w:rsid w:val="00852B7A"/>
    <w:rsid w:val="00855EA8"/>
    <w:rsid w:val="008602C3"/>
    <w:rsid w:val="00862943"/>
    <w:rsid w:val="008652D2"/>
    <w:rsid w:val="00866108"/>
    <w:rsid w:val="00866F80"/>
    <w:rsid w:val="00870361"/>
    <w:rsid w:val="0087130F"/>
    <w:rsid w:val="00876441"/>
    <w:rsid w:val="00880C5E"/>
    <w:rsid w:val="00882267"/>
    <w:rsid w:val="00882451"/>
    <w:rsid w:val="00882AE5"/>
    <w:rsid w:val="008832EE"/>
    <w:rsid w:val="0088379B"/>
    <w:rsid w:val="00884588"/>
    <w:rsid w:val="0088490A"/>
    <w:rsid w:val="00887ED2"/>
    <w:rsid w:val="008936F1"/>
    <w:rsid w:val="00894281"/>
    <w:rsid w:val="0089552F"/>
    <w:rsid w:val="00896A06"/>
    <w:rsid w:val="00896D3C"/>
    <w:rsid w:val="008A336D"/>
    <w:rsid w:val="008A5EF8"/>
    <w:rsid w:val="008B0F4D"/>
    <w:rsid w:val="008B1669"/>
    <w:rsid w:val="008C0280"/>
    <w:rsid w:val="008C1617"/>
    <w:rsid w:val="008C1C65"/>
    <w:rsid w:val="008C1F26"/>
    <w:rsid w:val="008C2CB3"/>
    <w:rsid w:val="008C3647"/>
    <w:rsid w:val="008C4B66"/>
    <w:rsid w:val="008C51E3"/>
    <w:rsid w:val="008E16D3"/>
    <w:rsid w:val="008E1E67"/>
    <w:rsid w:val="008E239B"/>
    <w:rsid w:val="008E43DD"/>
    <w:rsid w:val="008E6986"/>
    <w:rsid w:val="008E7FF7"/>
    <w:rsid w:val="008F3246"/>
    <w:rsid w:val="008F37B2"/>
    <w:rsid w:val="008F739E"/>
    <w:rsid w:val="00900273"/>
    <w:rsid w:val="009006F2"/>
    <w:rsid w:val="0090471A"/>
    <w:rsid w:val="00912387"/>
    <w:rsid w:val="0091356D"/>
    <w:rsid w:val="009168E3"/>
    <w:rsid w:val="009201AD"/>
    <w:rsid w:val="0092093E"/>
    <w:rsid w:val="00920F32"/>
    <w:rsid w:val="009225D5"/>
    <w:rsid w:val="00923320"/>
    <w:rsid w:val="00923620"/>
    <w:rsid w:val="009237FE"/>
    <w:rsid w:val="009240EF"/>
    <w:rsid w:val="00926197"/>
    <w:rsid w:val="00927F44"/>
    <w:rsid w:val="009312F7"/>
    <w:rsid w:val="00931C5E"/>
    <w:rsid w:val="0093271F"/>
    <w:rsid w:val="00932BC8"/>
    <w:rsid w:val="00934E0D"/>
    <w:rsid w:val="00937495"/>
    <w:rsid w:val="00941AF2"/>
    <w:rsid w:val="009424CF"/>
    <w:rsid w:val="009456AF"/>
    <w:rsid w:val="00945E50"/>
    <w:rsid w:val="009468A7"/>
    <w:rsid w:val="00951B20"/>
    <w:rsid w:val="009530B7"/>
    <w:rsid w:val="00955D99"/>
    <w:rsid w:val="0095705D"/>
    <w:rsid w:val="00962FDE"/>
    <w:rsid w:val="009668C9"/>
    <w:rsid w:val="00966B01"/>
    <w:rsid w:val="00970354"/>
    <w:rsid w:val="009723DA"/>
    <w:rsid w:val="0097294F"/>
    <w:rsid w:val="00973660"/>
    <w:rsid w:val="00976280"/>
    <w:rsid w:val="00976379"/>
    <w:rsid w:val="00983691"/>
    <w:rsid w:val="00985C41"/>
    <w:rsid w:val="009861D7"/>
    <w:rsid w:val="00986844"/>
    <w:rsid w:val="00987CAA"/>
    <w:rsid w:val="009956DA"/>
    <w:rsid w:val="00996C0D"/>
    <w:rsid w:val="009A0254"/>
    <w:rsid w:val="009A20EF"/>
    <w:rsid w:val="009A2562"/>
    <w:rsid w:val="009A3335"/>
    <w:rsid w:val="009A58A7"/>
    <w:rsid w:val="009B09DB"/>
    <w:rsid w:val="009B195E"/>
    <w:rsid w:val="009B5D13"/>
    <w:rsid w:val="009B70C8"/>
    <w:rsid w:val="009C19C5"/>
    <w:rsid w:val="009C2834"/>
    <w:rsid w:val="009C3C0E"/>
    <w:rsid w:val="009C3C4B"/>
    <w:rsid w:val="009C6131"/>
    <w:rsid w:val="009C6210"/>
    <w:rsid w:val="009D1C23"/>
    <w:rsid w:val="009D1D59"/>
    <w:rsid w:val="009D2274"/>
    <w:rsid w:val="009D24CA"/>
    <w:rsid w:val="009D63DA"/>
    <w:rsid w:val="009E020A"/>
    <w:rsid w:val="009E181B"/>
    <w:rsid w:val="009E1EEA"/>
    <w:rsid w:val="009E244A"/>
    <w:rsid w:val="009E7020"/>
    <w:rsid w:val="009F2A3F"/>
    <w:rsid w:val="009F2DB6"/>
    <w:rsid w:val="009F311E"/>
    <w:rsid w:val="009F4780"/>
    <w:rsid w:val="009F6D9C"/>
    <w:rsid w:val="009F73E4"/>
    <w:rsid w:val="00A00105"/>
    <w:rsid w:val="00A00A8C"/>
    <w:rsid w:val="00A00C01"/>
    <w:rsid w:val="00A00C8F"/>
    <w:rsid w:val="00A00D40"/>
    <w:rsid w:val="00A01DCF"/>
    <w:rsid w:val="00A0406C"/>
    <w:rsid w:val="00A06B53"/>
    <w:rsid w:val="00A1026B"/>
    <w:rsid w:val="00A1055B"/>
    <w:rsid w:val="00A10C45"/>
    <w:rsid w:val="00A10E53"/>
    <w:rsid w:val="00A1450C"/>
    <w:rsid w:val="00A20131"/>
    <w:rsid w:val="00A2267E"/>
    <w:rsid w:val="00A23674"/>
    <w:rsid w:val="00A25E70"/>
    <w:rsid w:val="00A25FF0"/>
    <w:rsid w:val="00A3074F"/>
    <w:rsid w:val="00A34167"/>
    <w:rsid w:val="00A36E77"/>
    <w:rsid w:val="00A42ACF"/>
    <w:rsid w:val="00A4344D"/>
    <w:rsid w:val="00A44368"/>
    <w:rsid w:val="00A45C85"/>
    <w:rsid w:val="00A47C55"/>
    <w:rsid w:val="00A510B7"/>
    <w:rsid w:val="00A5318D"/>
    <w:rsid w:val="00A53BDB"/>
    <w:rsid w:val="00A53CFE"/>
    <w:rsid w:val="00A54D9A"/>
    <w:rsid w:val="00A5649B"/>
    <w:rsid w:val="00A57197"/>
    <w:rsid w:val="00A57492"/>
    <w:rsid w:val="00A57EAB"/>
    <w:rsid w:val="00A6061F"/>
    <w:rsid w:val="00A62310"/>
    <w:rsid w:val="00A63234"/>
    <w:rsid w:val="00A6383B"/>
    <w:rsid w:val="00A64815"/>
    <w:rsid w:val="00A64E6E"/>
    <w:rsid w:val="00A666F3"/>
    <w:rsid w:val="00A70529"/>
    <w:rsid w:val="00A73794"/>
    <w:rsid w:val="00A756D3"/>
    <w:rsid w:val="00A77694"/>
    <w:rsid w:val="00A77A57"/>
    <w:rsid w:val="00A80656"/>
    <w:rsid w:val="00A82155"/>
    <w:rsid w:val="00A82782"/>
    <w:rsid w:val="00A82CDE"/>
    <w:rsid w:val="00A838A4"/>
    <w:rsid w:val="00A85ECA"/>
    <w:rsid w:val="00A90846"/>
    <w:rsid w:val="00A90850"/>
    <w:rsid w:val="00A93406"/>
    <w:rsid w:val="00A93BFF"/>
    <w:rsid w:val="00A95F66"/>
    <w:rsid w:val="00AA1462"/>
    <w:rsid w:val="00AA19B3"/>
    <w:rsid w:val="00AA27B4"/>
    <w:rsid w:val="00AA27E4"/>
    <w:rsid w:val="00AA33EF"/>
    <w:rsid w:val="00AA38C2"/>
    <w:rsid w:val="00AA6ABA"/>
    <w:rsid w:val="00AB0ACE"/>
    <w:rsid w:val="00AB4C82"/>
    <w:rsid w:val="00AB56E9"/>
    <w:rsid w:val="00AC0E4A"/>
    <w:rsid w:val="00AC1217"/>
    <w:rsid w:val="00AC31BC"/>
    <w:rsid w:val="00AC44ED"/>
    <w:rsid w:val="00AC482E"/>
    <w:rsid w:val="00AC5164"/>
    <w:rsid w:val="00AD1760"/>
    <w:rsid w:val="00AD4CAA"/>
    <w:rsid w:val="00AD7928"/>
    <w:rsid w:val="00AE2FE6"/>
    <w:rsid w:val="00AE3201"/>
    <w:rsid w:val="00AE3930"/>
    <w:rsid w:val="00AE4FFA"/>
    <w:rsid w:val="00AE57A4"/>
    <w:rsid w:val="00AE6967"/>
    <w:rsid w:val="00AF1E53"/>
    <w:rsid w:val="00AF24CF"/>
    <w:rsid w:val="00AF36E8"/>
    <w:rsid w:val="00AF4453"/>
    <w:rsid w:val="00AF58F3"/>
    <w:rsid w:val="00AF6E7E"/>
    <w:rsid w:val="00AF702F"/>
    <w:rsid w:val="00B009EF"/>
    <w:rsid w:val="00B01A5B"/>
    <w:rsid w:val="00B03C32"/>
    <w:rsid w:val="00B04E78"/>
    <w:rsid w:val="00B04F85"/>
    <w:rsid w:val="00B11A06"/>
    <w:rsid w:val="00B121E5"/>
    <w:rsid w:val="00B135BB"/>
    <w:rsid w:val="00B14D26"/>
    <w:rsid w:val="00B15D10"/>
    <w:rsid w:val="00B21267"/>
    <w:rsid w:val="00B212F0"/>
    <w:rsid w:val="00B214F6"/>
    <w:rsid w:val="00B22700"/>
    <w:rsid w:val="00B2321C"/>
    <w:rsid w:val="00B2336A"/>
    <w:rsid w:val="00B26237"/>
    <w:rsid w:val="00B303C6"/>
    <w:rsid w:val="00B32CD5"/>
    <w:rsid w:val="00B34BA9"/>
    <w:rsid w:val="00B35247"/>
    <w:rsid w:val="00B37D70"/>
    <w:rsid w:val="00B4019B"/>
    <w:rsid w:val="00B411B5"/>
    <w:rsid w:val="00B417AC"/>
    <w:rsid w:val="00B41F0F"/>
    <w:rsid w:val="00B454E9"/>
    <w:rsid w:val="00B45F0C"/>
    <w:rsid w:val="00B467EC"/>
    <w:rsid w:val="00B46A85"/>
    <w:rsid w:val="00B52C63"/>
    <w:rsid w:val="00B545D7"/>
    <w:rsid w:val="00B5684D"/>
    <w:rsid w:val="00B57E39"/>
    <w:rsid w:val="00B60977"/>
    <w:rsid w:val="00B636B8"/>
    <w:rsid w:val="00B651DD"/>
    <w:rsid w:val="00B6756E"/>
    <w:rsid w:val="00B67EA2"/>
    <w:rsid w:val="00B70450"/>
    <w:rsid w:val="00B711D8"/>
    <w:rsid w:val="00B71C8E"/>
    <w:rsid w:val="00B72CBB"/>
    <w:rsid w:val="00B750F9"/>
    <w:rsid w:val="00B75E68"/>
    <w:rsid w:val="00B764AB"/>
    <w:rsid w:val="00B769A9"/>
    <w:rsid w:val="00B801DE"/>
    <w:rsid w:val="00B81C57"/>
    <w:rsid w:val="00B84DC3"/>
    <w:rsid w:val="00B86F06"/>
    <w:rsid w:val="00B90531"/>
    <w:rsid w:val="00B9063C"/>
    <w:rsid w:val="00B938A3"/>
    <w:rsid w:val="00BA0A1F"/>
    <w:rsid w:val="00BA4E12"/>
    <w:rsid w:val="00BA60C5"/>
    <w:rsid w:val="00BA664B"/>
    <w:rsid w:val="00BA6C6F"/>
    <w:rsid w:val="00BB0167"/>
    <w:rsid w:val="00BB0239"/>
    <w:rsid w:val="00BB279D"/>
    <w:rsid w:val="00BB777A"/>
    <w:rsid w:val="00BC12DB"/>
    <w:rsid w:val="00BC47EB"/>
    <w:rsid w:val="00BC71E5"/>
    <w:rsid w:val="00BC7679"/>
    <w:rsid w:val="00BD0A15"/>
    <w:rsid w:val="00BD0DF3"/>
    <w:rsid w:val="00BD1025"/>
    <w:rsid w:val="00BD6FF5"/>
    <w:rsid w:val="00BD7AAB"/>
    <w:rsid w:val="00BE26D5"/>
    <w:rsid w:val="00BE45D2"/>
    <w:rsid w:val="00BE5DA8"/>
    <w:rsid w:val="00BE63E7"/>
    <w:rsid w:val="00BE7604"/>
    <w:rsid w:val="00BE79E0"/>
    <w:rsid w:val="00BF1008"/>
    <w:rsid w:val="00BF1492"/>
    <w:rsid w:val="00BF2FB5"/>
    <w:rsid w:val="00BF4CFE"/>
    <w:rsid w:val="00BF64CB"/>
    <w:rsid w:val="00C0420C"/>
    <w:rsid w:val="00C06ED5"/>
    <w:rsid w:val="00C070AE"/>
    <w:rsid w:val="00C076AF"/>
    <w:rsid w:val="00C07AC3"/>
    <w:rsid w:val="00C1124B"/>
    <w:rsid w:val="00C13B11"/>
    <w:rsid w:val="00C142A2"/>
    <w:rsid w:val="00C14523"/>
    <w:rsid w:val="00C14570"/>
    <w:rsid w:val="00C17089"/>
    <w:rsid w:val="00C1710A"/>
    <w:rsid w:val="00C2324F"/>
    <w:rsid w:val="00C23C7C"/>
    <w:rsid w:val="00C3208E"/>
    <w:rsid w:val="00C33322"/>
    <w:rsid w:val="00C33609"/>
    <w:rsid w:val="00C35488"/>
    <w:rsid w:val="00C37B53"/>
    <w:rsid w:val="00C37FE6"/>
    <w:rsid w:val="00C4053D"/>
    <w:rsid w:val="00C40544"/>
    <w:rsid w:val="00C40769"/>
    <w:rsid w:val="00C41313"/>
    <w:rsid w:val="00C44FBA"/>
    <w:rsid w:val="00C504AE"/>
    <w:rsid w:val="00C52C1F"/>
    <w:rsid w:val="00C54738"/>
    <w:rsid w:val="00C5658D"/>
    <w:rsid w:val="00C61477"/>
    <w:rsid w:val="00C618CC"/>
    <w:rsid w:val="00C61BD5"/>
    <w:rsid w:val="00C6274D"/>
    <w:rsid w:val="00C6464B"/>
    <w:rsid w:val="00C6538B"/>
    <w:rsid w:val="00C6643E"/>
    <w:rsid w:val="00C71154"/>
    <w:rsid w:val="00C72465"/>
    <w:rsid w:val="00C727A8"/>
    <w:rsid w:val="00C75936"/>
    <w:rsid w:val="00C77FA9"/>
    <w:rsid w:val="00C813C2"/>
    <w:rsid w:val="00C8714F"/>
    <w:rsid w:val="00C876C6"/>
    <w:rsid w:val="00C92266"/>
    <w:rsid w:val="00C9297F"/>
    <w:rsid w:val="00C92BC7"/>
    <w:rsid w:val="00C93E5E"/>
    <w:rsid w:val="00C94D9A"/>
    <w:rsid w:val="00CA0F8F"/>
    <w:rsid w:val="00CA3765"/>
    <w:rsid w:val="00CA3B75"/>
    <w:rsid w:val="00CA66FC"/>
    <w:rsid w:val="00CA7F70"/>
    <w:rsid w:val="00CB2EBD"/>
    <w:rsid w:val="00CB2EE6"/>
    <w:rsid w:val="00CB3A58"/>
    <w:rsid w:val="00CB679E"/>
    <w:rsid w:val="00CB6EC4"/>
    <w:rsid w:val="00CC6E5C"/>
    <w:rsid w:val="00CC736C"/>
    <w:rsid w:val="00CC7F06"/>
    <w:rsid w:val="00CD0659"/>
    <w:rsid w:val="00CD1785"/>
    <w:rsid w:val="00CD200D"/>
    <w:rsid w:val="00CD2F43"/>
    <w:rsid w:val="00CE02E6"/>
    <w:rsid w:val="00CE0360"/>
    <w:rsid w:val="00CE16E5"/>
    <w:rsid w:val="00CE2CEF"/>
    <w:rsid w:val="00CE35BE"/>
    <w:rsid w:val="00CE4228"/>
    <w:rsid w:val="00CE4EC4"/>
    <w:rsid w:val="00CE5DCC"/>
    <w:rsid w:val="00CE65D2"/>
    <w:rsid w:val="00CE65F6"/>
    <w:rsid w:val="00CE6C30"/>
    <w:rsid w:val="00CE76B1"/>
    <w:rsid w:val="00CF007B"/>
    <w:rsid w:val="00CF23E6"/>
    <w:rsid w:val="00CF2A73"/>
    <w:rsid w:val="00CF36DC"/>
    <w:rsid w:val="00CF4B83"/>
    <w:rsid w:val="00D009AB"/>
    <w:rsid w:val="00D039EF"/>
    <w:rsid w:val="00D0450C"/>
    <w:rsid w:val="00D05CB6"/>
    <w:rsid w:val="00D06133"/>
    <w:rsid w:val="00D076E4"/>
    <w:rsid w:val="00D11EA5"/>
    <w:rsid w:val="00D15F80"/>
    <w:rsid w:val="00D163E6"/>
    <w:rsid w:val="00D20E5E"/>
    <w:rsid w:val="00D220DF"/>
    <w:rsid w:val="00D22F2D"/>
    <w:rsid w:val="00D3423D"/>
    <w:rsid w:val="00D36B90"/>
    <w:rsid w:val="00D37B85"/>
    <w:rsid w:val="00D37FF3"/>
    <w:rsid w:val="00D41259"/>
    <w:rsid w:val="00D41A90"/>
    <w:rsid w:val="00D453E6"/>
    <w:rsid w:val="00D46499"/>
    <w:rsid w:val="00D47CF5"/>
    <w:rsid w:val="00D47FAA"/>
    <w:rsid w:val="00D50B17"/>
    <w:rsid w:val="00D5135E"/>
    <w:rsid w:val="00D539AE"/>
    <w:rsid w:val="00D57243"/>
    <w:rsid w:val="00D57BE1"/>
    <w:rsid w:val="00D60A1F"/>
    <w:rsid w:val="00D62424"/>
    <w:rsid w:val="00D63C8F"/>
    <w:rsid w:val="00D653EC"/>
    <w:rsid w:val="00D668D9"/>
    <w:rsid w:val="00D70A49"/>
    <w:rsid w:val="00D7115C"/>
    <w:rsid w:val="00D73699"/>
    <w:rsid w:val="00D76F8F"/>
    <w:rsid w:val="00D80A00"/>
    <w:rsid w:val="00D80D4B"/>
    <w:rsid w:val="00D81803"/>
    <w:rsid w:val="00D8334A"/>
    <w:rsid w:val="00D83500"/>
    <w:rsid w:val="00D84190"/>
    <w:rsid w:val="00D864A5"/>
    <w:rsid w:val="00D872D8"/>
    <w:rsid w:val="00D903E9"/>
    <w:rsid w:val="00D90FF9"/>
    <w:rsid w:val="00D93EFD"/>
    <w:rsid w:val="00D94802"/>
    <w:rsid w:val="00D969B9"/>
    <w:rsid w:val="00DA13D1"/>
    <w:rsid w:val="00DA39BB"/>
    <w:rsid w:val="00DA4F53"/>
    <w:rsid w:val="00DB0196"/>
    <w:rsid w:val="00DB2B06"/>
    <w:rsid w:val="00DB5FB4"/>
    <w:rsid w:val="00DB6362"/>
    <w:rsid w:val="00DB6E1E"/>
    <w:rsid w:val="00DB77CE"/>
    <w:rsid w:val="00DC043F"/>
    <w:rsid w:val="00DD02BD"/>
    <w:rsid w:val="00DD0435"/>
    <w:rsid w:val="00DD2BFF"/>
    <w:rsid w:val="00DD49B3"/>
    <w:rsid w:val="00DD73F8"/>
    <w:rsid w:val="00DD77A8"/>
    <w:rsid w:val="00DE37A5"/>
    <w:rsid w:val="00DE5D17"/>
    <w:rsid w:val="00DE6759"/>
    <w:rsid w:val="00DF2065"/>
    <w:rsid w:val="00E02798"/>
    <w:rsid w:val="00E053C0"/>
    <w:rsid w:val="00E05F3A"/>
    <w:rsid w:val="00E06EED"/>
    <w:rsid w:val="00E077EE"/>
    <w:rsid w:val="00E104BC"/>
    <w:rsid w:val="00E104C0"/>
    <w:rsid w:val="00E1259F"/>
    <w:rsid w:val="00E12A59"/>
    <w:rsid w:val="00E13B2E"/>
    <w:rsid w:val="00E13C41"/>
    <w:rsid w:val="00E14668"/>
    <w:rsid w:val="00E14F64"/>
    <w:rsid w:val="00E16483"/>
    <w:rsid w:val="00E16AE3"/>
    <w:rsid w:val="00E21700"/>
    <w:rsid w:val="00E235C7"/>
    <w:rsid w:val="00E24E7E"/>
    <w:rsid w:val="00E26312"/>
    <w:rsid w:val="00E26778"/>
    <w:rsid w:val="00E30463"/>
    <w:rsid w:val="00E305BE"/>
    <w:rsid w:val="00E31B38"/>
    <w:rsid w:val="00E351B9"/>
    <w:rsid w:val="00E35630"/>
    <w:rsid w:val="00E35CA6"/>
    <w:rsid w:val="00E35D6C"/>
    <w:rsid w:val="00E410F3"/>
    <w:rsid w:val="00E42C25"/>
    <w:rsid w:val="00E42C35"/>
    <w:rsid w:val="00E47C12"/>
    <w:rsid w:val="00E50067"/>
    <w:rsid w:val="00E50A94"/>
    <w:rsid w:val="00E5187E"/>
    <w:rsid w:val="00E53B5D"/>
    <w:rsid w:val="00E54BE5"/>
    <w:rsid w:val="00E5715C"/>
    <w:rsid w:val="00E60D41"/>
    <w:rsid w:val="00E63347"/>
    <w:rsid w:val="00E64013"/>
    <w:rsid w:val="00E6474A"/>
    <w:rsid w:val="00E6732A"/>
    <w:rsid w:val="00E67716"/>
    <w:rsid w:val="00E67FFD"/>
    <w:rsid w:val="00E71351"/>
    <w:rsid w:val="00E714D4"/>
    <w:rsid w:val="00E71C8F"/>
    <w:rsid w:val="00E72768"/>
    <w:rsid w:val="00E72790"/>
    <w:rsid w:val="00E728A6"/>
    <w:rsid w:val="00E8058D"/>
    <w:rsid w:val="00E80B8A"/>
    <w:rsid w:val="00E82CA8"/>
    <w:rsid w:val="00E84085"/>
    <w:rsid w:val="00E84190"/>
    <w:rsid w:val="00E85A67"/>
    <w:rsid w:val="00E87FA0"/>
    <w:rsid w:val="00E92F17"/>
    <w:rsid w:val="00E9504D"/>
    <w:rsid w:val="00E96D26"/>
    <w:rsid w:val="00EA01A3"/>
    <w:rsid w:val="00EA1234"/>
    <w:rsid w:val="00EA15B5"/>
    <w:rsid w:val="00EA25C6"/>
    <w:rsid w:val="00EA6114"/>
    <w:rsid w:val="00EA7C85"/>
    <w:rsid w:val="00EB21E3"/>
    <w:rsid w:val="00EB2250"/>
    <w:rsid w:val="00EB2D43"/>
    <w:rsid w:val="00EB5DCD"/>
    <w:rsid w:val="00EB6118"/>
    <w:rsid w:val="00EC0157"/>
    <w:rsid w:val="00EC03E5"/>
    <w:rsid w:val="00EC14A5"/>
    <w:rsid w:val="00EC15A3"/>
    <w:rsid w:val="00EC1A57"/>
    <w:rsid w:val="00EC2467"/>
    <w:rsid w:val="00EC6094"/>
    <w:rsid w:val="00EC61F3"/>
    <w:rsid w:val="00EC61F9"/>
    <w:rsid w:val="00EC6D16"/>
    <w:rsid w:val="00EC7348"/>
    <w:rsid w:val="00ED2C26"/>
    <w:rsid w:val="00ED3AF3"/>
    <w:rsid w:val="00ED63A1"/>
    <w:rsid w:val="00ED6518"/>
    <w:rsid w:val="00ED70E2"/>
    <w:rsid w:val="00EE2B26"/>
    <w:rsid w:val="00EE3B7F"/>
    <w:rsid w:val="00EE3CC4"/>
    <w:rsid w:val="00EE3D8C"/>
    <w:rsid w:val="00EE5AA0"/>
    <w:rsid w:val="00EE729D"/>
    <w:rsid w:val="00EF0EDA"/>
    <w:rsid w:val="00EF420B"/>
    <w:rsid w:val="00EF5DAB"/>
    <w:rsid w:val="00EF5F44"/>
    <w:rsid w:val="00EF5F92"/>
    <w:rsid w:val="00F01228"/>
    <w:rsid w:val="00F0211E"/>
    <w:rsid w:val="00F02144"/>
    <w:rsid w:val="00F035ED"/>
    <w:rsid w:val="00F03652"/>
    <w:rsid w:val="00F046EB"/>
    <w:rsid w:val="00F04C1F"/>
    <w:rsid w:val="00F05A44"/>
    <w:rsid w:val="00F15A7E"/>
    <w:rsid w:val="00F20A48"/>
    <w:rsid w:val="00F21B66"/>
    <w:rsid w:val="00F2205B"/>
    <w:rsid w:val="00F32016"/>
    <w:rsid w:val="00F324EF"/>
    <w:rsid w:val="00F32D63"/>
    <w:rsid w:val="00F32E74"/>
    <w:rsid w:val="00F34EB2"/>
    <w:rsid w:val="00F355F4"/>
    <w:rsid w:val="00F36FD4"/>
    <w:rsid w:val="00F41712"/>
    <w:rsid w:val="00F441BA"/>
    <w:rsid w:val="00F457A9"/>
    <w:rsid w:val="00F51728"/>
    <w:rsid w:val="00F52FCC"/>
    <w:rsid w:val="00F55752"/>
    <w:rsid w:val="00F56A83"/>
    <w:rsid w:val="00F575B7"/>
    <w:rsid w:val="00F600CA"/>
    <w:rsid w:val="00F608E1"/>
    <w:rsid w:val="00F6138C"/>
    <w:rsid w:val="00F6238D"/>
    <w:rsid w:val="00F64226"/>
    <w:rsid w:val="00F64F19"/>
    <w:rsid w:val="00F65111"/>
    <w:rsid w:val="00F66D2A"/>
    <w:rsid w:val="00F7236B"/>
    <w:rsid w:val="00F730BB"/>
    <w:rsid w:val="00F73F45"/>
    <w:rsid w:val="00F74268"/>
    <w:rsid w:val="00F77BD2"/>
    <w:rsid w:val="00F8161E"/>
    <w:rsid w:val="00F82969"/>
    <w:rsid w:val="00F84FC6"/>
    <w:rsid w:val="00F878C0"/>
    <w:rsid w:val="00F9261C"/>
    <w:rsid w:val="00F9283A"/>
    <w:rsid w:val="00F933B6"/>
    <w:rsid w:val="00F940D1"/>
    <w:rsid w:val="00F94D01"/>
    <w:rsid w:val="00F978F0"/>
    <w:rsid w:val="00FA027E"/>
    <w:rsid w:val="00FA3B8C"/>
    <w:rsid w:val="00FA3EB6"/>
    <w:rsid w:val="00FA3FA1"/>
    <w:rsid w:val="00FA6626"/>
    <w:rsid w:val="00FA67DF"/>
    <w:rsid w:val="00FB0D70"/>
    <w:rsid w:val="00FB2F91"/>
    <w:rsid w:val="00FB3C47"/>
    <w:rsid w:val="00FC10A9"/>
    <w:rsid w:val="00FC4C87"/>
    <w:rsid w:val="00FC6248"/>
    <w:rsid w:val="00FC7F21"/>
    <w:rsid w:val="00FD083C"/>
    <w:rsid w:val="00FD14D8"/>
    <w:rsid w:val="00FD195C"/>
    <w:rsid w:val="00FD259E"/>
    <w:rsid w:val="00FE24CE"/>
    <w:rsid w:val="00FE63A1"/>
    <w:rsid w:val="00FF1D8A"/>
    <w:rsid w:val="00FF4261"/>
    <w:rsid w:val="00FF5A25"/>
    <w:rsid w:val="00FF635C"/>
    <w:rsid w:val="00FF693B"/>
    <w:rsid w:val="00FF7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egrouptable v:ext="edit">
        <o:entry new="1" old="0"/>
        <o:entry new="2" old="0"/>
        <o:entry new="3" old="0"/>
        <o:entry new="4" old="3"/>
        <o:entry new="5" old="0"/>
        <o:entry new="6" old="5"/>
        <o:entry new="7" old="0"/>
        <o:entry new="8" old="0"/>
        <o:entry new="9" old="8"/>
        <o:entry new="10" old="0"/>
        <o:entry new="11" old="0"/>
        <o:entry new="12" old="11"/>
        <o:entry new="13" old="12"/>
        <o:entry new="14" old="0"/>
        <o:entry new="1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uiPriority="20" w:qFormat="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50C"/>
    <w:rPr>
      <w:rFonts w:eastAsia="Times New Roman"/>
      <w:sz w:val="24"/>
      <w:szCs w:val="22"/>
      <w:lang w:bidi="en-US"/>
    </w:rPr>
  </w:style>
  <w:style w:type="paragraph" w:styleId="Heading1">
    <w:name w:val="heading 1"/>
    <w:basedOn w:val="Normal"/>
    <w:next w:val="Normal"/>
    <w:link w:val="Heading1Char"/>
    <w:qFormat/>
    <w:locked/>
    <w:rsid w:val="00D0450C"/>
    <w:pPr>
      <w:keepNext/>
      <w:spacing w:before="240"/>
      <w:outlineLvl w:val="0"/>
    </w:pPr>
    <w:rPr>
      <w:rFonts w:cs="Arial"/>
      <w:b/>
      <w:bCs/>
      <w:szCs w:val="24"/>
    </w:rPr>
  </w:style>
  <w:style w:type="paragraph" w:styleId="Heading2">
    <w:name w:val="heading 2"/>
    <w:basedOn w:val="Normal"/>
    <w:next w:val="Normal"/>
    <w:link w:val="Heading2Char"/>
    <w:qFormat/>
    <w:locked/>
    <w:rsid w:val="001B726A"/>
    <w:pPr>
      <w:keepNext/>
      <w:pageBreakBefore/>
      <w:jc w:val="center"/>
      <w:outlineLvl w:val="1"/>
    </w:pPr>
    <w:rPr>
      <w:rFonts w:cs="Arial"/>
      <w:b/>
      <w:bCs/>
      <w:iCs/>
      <w:sz w:val="56"/>
      <w:szCs w:val="56"/>
    </w:rPr>
  </w:style>
  <w:style w:type="paragraph" w:styleId="Heading3">
    <w:name w:val="heading 3"/>
    <w:basedOn w:val="Normal"/>
    <w:next w:val="Normal"/>
    <w:link w:val="Heading3Char"/>
    <w:qFormat/>
    <w:locked/>
    <w:rsid w:val="00D0450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locked/>
    <w:rsid w:val="00D0450C"/>
    <w:pPr>
      <w:keepNext/>
      <w:spacing w:before="240" w:after="60"/>
      <w:outlineLvl w:val="3"/>
    </w:pPr>
    <w:rPr>
      <w:rFonts w:ascii="Times New Roman" w:hAnsi="Times New Roman"/>
      <w:b/>
      <w:bCs/>
      <w:sz w:val="28"/>
      <w:szCs w:val="28"/>
    </w:rPr>
  </w:style>
  <w:style w:type="paragraph" w:styleId="Heading5">
    <w:name w:val="heading 5"/>
    <w:basedOn w:val="Normal"/>
    <w:next w:val="Normal"/>
    <w:qFormat/>
    <w:locked/>
    <w:rsid w:val="00D0450C"/>
    <w:pPr>
      <w:spacing w:before="240" w:after="60"/>
      <w:outlineLvl w:val="4"/>
    </w:pPr>
    <w:rPr>
      <w:b/>
      <w:bCs/>
      <w:i/>
      <w:iCs/>
      <w:sz w:val="26"/>
      <w:szCs w:val="26"/>
    </w:rPr>
  </w:style>
  <w:style w:type="paragraph" w:styleId="Heading6">
    <w:name w:val="heading 6"/>
    <w:basedOn w:val="Normal"/>
    <w:next w:val="Normal"/>
    <w:link w:val="Heading6Char"/>
    <w:qFormat/>
    <w:locked/>
    <w:rsid w:val="00D0450C"/>
    <w:pPr>
      <w:spacing w:before="240" w:after="60"/>
      <w:outlineLvl w:val="5"/>
    </w:pPr>
    <w:rPr>
      <w:rFonts w:ascii="Times New Roman" w:hAnsi="Times New Roman"/>
      <w:b/>
      <w:bCs/>
    </w:rPr>
  </w:style>
  <w:style w:type="paragraph" w:styleId="Heading7">
    <w:name w:val="heading 7"/>
    <w:basedOn w:val="Normal"/>
    <w:next w:val="Normal"/>
    <w:link w:val="Heading7Char"/>
    <w:qFormat/>
    <w:rsid w:val="00D0450C"/>
    <w:pPr>
      <w:spacing w:before="240" w:after="60"/>
      <w:outlineLvl w:val="6"/>
    </w:pPr>
    <w:rPr>
      <w:rFonts w:ascii="Times New Roman" w:hAnsi="Times New Roman"/>
      <w:szCs w:val="24"/>
    </w:rPr>
  </w:style>
  <w:style w:type="paragraph" w:styleId="Heading8">
    <w:name w:val="heading 8"/>
    <w:basedOn w:val="Normal"/>
    <w:next w:val="Normal"/>
    <w:qFormat/>
    <w:locked/>
    <w:rsid w:val="00D0450C"/>
    <w:pPr>
      <w:spacing w:before="240" w:after="60"/>
      <w:outlineLvl w:val="7"/>
    </w:pPr>
    <w:rPr>
      <w:rFonts w:ascii="Times New Roman" w:hAnsi="Times New Roman"/>
      <w:i/>
      <w:iCs/>
      <w:szCs w:val="24"/>
    </w:rPr>
  </w:style>
  <w:style w:type="paragraph" w:styleId="Heading9">
    <w:name w:val="heading 9"/>
    <w:basedOn w:val="Normal"/>
    <w:next w:val="Normal"/>
    <w:qFormat/>
    <w:locked/>
    <w:rsid w:val="00D0450C"/>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D2F43"/>
    <w:rPr>
      <w:rFonts w:ascii="Calibri" w:hAnsi="Calibri" w:cs="Arial"/>
      <w:b/>
      <w:bCs/>
      <w:sz w:val="24"/>
      <w:szCs w:val="24"/>
      <w:lang w:val="en-US" w:eastAsia="en-US" w:bidi="en-US"/>
    </w:rPr>
  </w:style>
  <w:style w:type="character" w:customStyle="1" w:styleId="Heading2Char">
    <w:name w:val="Heading 2 Char"/>
    <w:basedOn w:val="DefaultParagraphFont"/>
    <w:link w:val="Heading2"/>
    <w:semiHidden/>
    <w:rsid w:val="00203CD0"/>
    <w:rPr>
      <w:rFonts w:ascii="Calibri" w:hAnsi="Calibri" w:cs="Arial"/>
      <w:b/>
      <w:bCs/>
      <w:iCs/>
      <w:sz w:val="56"/>
      <w:szCs w:val="56"/>
      <w:lang w:val="en-US" w:eastAsia="en-US" w:bidi="en-US"/>
    </w:rPr>
  </w:style>
  <w:style w:type="character" w:customStyle="1" w:styleId="Heading3Char">
    <w:name w:val="Heading 3 Char"/>
    <w:basedOn w:val="DefaultParagraphFont"/>
    <w:link w:val="Heading3"/>
    <w:semiHidden/>
    <w:locked/>
    <w:rsid w:val="00973660"/>
    <w:rPr>
      <w:rFonts w:ascii="Arial" w:hAnsi="Arial" w:cs="Arial"/>
      <w:b/>
      <w:bCs/>
      <w:sz w:val="26"/>
      <w:szCs w:val="26"/>
      <w:lang w:val="en-US" w:eastAsia="en-US" w:bidi="en-US"/>
    </w:rPr>
  </w:style>
  <w:style w:type="character" w:customStyle="1" w:styleId="Heading4Char">
    <w:name w:val="Heading 4 Char"/>
    <w:basedOn w:val="DefaultParagraphFont"/>
    <w:link w:val="Heading4"/>
    <w:rsid w:val="006F6B7E"/>
    <w:rPr>
      <w:b/>
      <w:bCs/>
      <w:sz w:val="28"/>
      <w:szCs w:val="28"/>
      <w:lang w:val="en-US" w:eastAsia="en-US" w:bidi="en-US"/>
    </w:rPr>
  </w:style>
  <w:style w:type="character" w:customStyle="1" w:styleId="Heading6Char">
    <w:name w:val="Heading 6 Char"/>
    <w:basedOn w:val="DefaultParagraphFont"/>
    <w:link w:val="Heading6"/>
    <w:semiHidden/>
    <w:locked/>
    <w:rsid w:val="000B4108"/>
    <w:rPr>
      <w:b/>
      <w:bCs/>
      <w:sz w:val="22"/>
      <w:szCs w:val="22"/>
      <w:lang w:val="en-US" w:eastAsia="en-US" w:bidi="en-US"/>
    </w:rPr>
  </w:style>
  <w:style w:type="character" w:customStyle="1" w:styleId="Heading7Char">
    <w:name w:val="Heading 7 Char"/>
    <w:basedOn w:val="DefaultParagraphFont"/>
    <w:link w:val="Heading7"/>
    <w:semiHidden/>
    <w:locked/>
    <w:rsid w:val="00FF635C"/>
    <w:rPr>
      <w:sz w:val="24"/>
      <w:szCs w:val="24"/>
      <w:lang w:val="en-US" w:eastAsia="en-US" w:bidi="en-US"/>
    </w:rPr>
  </w:style>
  <w:style w:type="paragraph" w:styleId="Title">
    <w:name w:val="Title"/>
    <w:basedOn w:val="Normal"/>
    <w:next w:val="Normal"/>
    <w:link w:val="TitleChar"/>
    <w:qFormat/>
    <w:rsid w:val="00D0450C"/>
    <w:pPr>
      <w:pageBreakBefore/>
      <w:pBdr>
        <w:bottom w:val="single" w:sz="12" w:space="4" w:color="333399"/>
      </w:pBdr>
      <w:spacing w:after="300"/>
      <w:contextualSpacing/>
    </w:pPr>
    <w:rPr>
      <w:rFonts w:ascii="Cambria" w:eastAsia="Calibri" w:hAnsi="Cambria"/>
      <w:color w:val="333399"/>
      <w:sz w:val="44"/>
      <w:szCs w:val="44"/>
    </w:rPr>
  </w:style>
  <w:style w:type="character" w:customStyle="1" w:styleId="TitleChar">
    <w:name w:val="Title Char"/>
    <w:basedOn w:val="DefaultParagraphFont"/>
    <w:link w:val="Title"/>
    <w:locked/>
    <w:rsid w:val="00196BD1"/>
    <w:rPr>
      <w:rFonts w:ascii="Cambria" w:eastAsia="Calibri" w:hAnsi="Cambria"/>
      <w:color w:val="333399"/>
      <w:sz w:val="44"/>
      <w:szCs w:val="44"/>
      <w:lang w:val="en-US" w:eastAsia="en-US" w:bidi="en-US"/>
    </w:rPr>
  </w:style>
  <w:style w:type="paragraph" w:customStyle="1" w:styleId="Bullet1">
    <w:name w:val="Bullet 1"/>
    <w:basedOn w:val="Normal"/>
    <w:link w:val="Bullet1Char"/>
    <w:rsid w:val="00287996"/>
    <w:pPr>
      <w:numPr>
        <w:numId w:val="2"/>
      </w:numPr>
      <w:tabs>
        <w:tab w:val="clear" w:pos="540"/>
      </w:tabs>
      <w:ind w:left="720"/>
    </w:pPr>
    <w:rPr>
      <w:rFonts w:eastAsia="Calibri"/>
      <w:szCs w:val="20"/>
    </w:rPr>
  </w:style>
  <w:style w:type="character" w:customStyle="1" w:styleId="Bullet1Char">
    <w:name w:val="Bullet 1 Char"/>
    <w:basedOn w:val="DefaultParagraphFont"/>
    <w:link w:val="Bullet1"/>
    <w:rsid w:val="00287996"/>
    <w:rPr>
      <w:rFonts w:ascii="Calibri" w:eastAsia="Calibri" w:hAnsi="Calibri"/>
      <w:sz w:val="24"/>
      <w:lang w:val="en-US" w:eastAsia="en-US" w:bidi="en-US"/>
    </w:rPr>
  </w:style>
  <w:style w:type="paragraph" w:customStyle="1" w:styleId="NumberedPara">
    <w:name w:val="Numbered Para"/>
    <w:basedOn w:val="Normal"/>
    <w:next w:val="Normal"/>
    <w:rsid w:val="00D81803"/>
    <w:pPr>
      <w:numPr>
        <w:numId w:val="37"/>
      </w:numPr>
      <w:spacing w:before="60"/>
    </w:pPr>
    <w:rPr>
      <w:rFonts w:eastAsia="Calibri"/>
      <w:szCs w:val="20"/>
    </w:rPr>
  </w:style>
  <w:style w:type="table" w:styleId="TableGrid">
    <w:name w:val="Table Grid"/>
    <w:basedOn w:val="TableNormal"/>
    <w:rsid w:val="00D04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D0450C"/>
    <w:rPr>
      <w:i/>
      <w:sz w:val="20"/>
      <w:szCs w:val="20"/>
    </w:rPr>
  </w:style>
  <w:style w:type="character" w:customStyle="1" w:styleId="HeaderChar">
    <w:name w:val="Header Char"/>
    <w:basedOn w:val="DefaultParagraphFont"/>
    <w:link w:val="Header"/>
    <w:semiHidden/>
    <w:locked/>
    <w:rsid w:val="002C73A5"/>
    <w:rPr>
      <w:rFonts w:ascii="Calibri" w:hAnsi="Calibri"/>
      <w:i/>
      <w:lang w:val="en-US" w:eastAsia="en-US" w:bidi="en-US"/>
    </w:rPr>
  </w:style>
  <w:style w:type="paragraph" w:styleId="Footer">
    <w:name w:val="footer"/>
    <w:basedOn w:val="Normal"/>
    <w:link w:val="FooterChar"/>
    <w:rsid w:val="00D0450C"/>
    <w:pPr>
      <w:tabs>
        <w:tab w:val="right" w:pos="9630"/>
      </w:tabs>
    </w:pPr>
    <w:rPr>
      <w:sz w:val="20"/>
    </w:rPr>
  </w:style>
  <w:style w:type="character" w:customStyle="1" w:styleId="FooterChar">
    <w:name w:val="Footer Char"/>
    <w:basedOn w:val="DefaultParagraphFont"/>
    <w:link w:val="Footer"/>
    <w:semiHidden/>
    <w:locked/>
    <w:rsid w:val="002C73A5"/>
    <w:rPr>
      <w:rFonts w:ascii="Calibri" w:hAnsi="Calibri"/>
      <w:szCs w:val="22"/>
      <w:lang w:val="en-US" w:eastAsia="en-US" w:bidi="en-US"/>
    </w:rPr>
  </w:style>
  <w:style w:type="character" w:customStyle="1" w:styleId="vocabularyChar">
    <w:name w:val="vocabulary Char"/>
    <w:basedOn w:val="DefaultParagraphFont"/>
    <w:link w:val="vocabulary"/>
    <w:rsid w:val="005F2330"/>
    <w:rPr>
      <w:rFonts w:ascii="Calibri" w:hAnsi="Calibri"/>
      <w:i/>
      <w:sz w:val="24"/>
      <w:szCs w:val="24"/>
      <w:lang w:val="en-US" w:eastAsia="en-US" w:bidi="en-US"/>
    </w:rPr>
  </w:style>
  <w:style w:type="paragraph" w:customStyle="1" w:styleId="vocabulary">
    <w:name w:val="vocabulary"/>
    <w:basedOn w:val="Normal"/>
    <w:next w:val="Normal"/>
    <w:link w:val="vocabularyChar"/>
    <w:rsid w:val="005F2330"/>
    <w:pPr>
      <w:spacing w:after="60"/>
      <w:ind w:left="360"/>
    </w:pPr>
    <w:rPr>
      <w:i/>
      <w:szCs w:val="24"/>
    </w:rPr>
  </w:style>
  <w:style w:type="paragraph" w:customStyle="1" w:styleId="SOLBullet">
    <w:name w:val="SOL Bullet"/>
    <w:basedOn w:val="HangingIndent"/>
    <w:link w:val="SOLBulletChar"/>
    <w:rsid w:val="00293637"/>
    <w:pPr>
      <w:tabs>
        <w:tab w:val="clear" w:pos="2160"/>
      </w:tabs>
      <w:spacing w:before="0"/>
      <w:ind w:left="3150" w:hanging="360"/>
    </w:pPr>
  </w:style>
  <w:style w:type="paragraph" w:customStyle="1" w:styleId="HangingIndent">
    <w:name w:val="Hanging Indent"/>
    <w:basedOn w:val="Normal"/>
    <w:next w:val="Normal"/>
    <w:link w:val="HangingIndentChar"/>
    <w:rsid w:val="00293637"/>
    <w:pPr>
      <w:tabs>
        <w:tab w:val="left" w:pos="2160"/>
      </w:tabs>
      <w:spacing w:before="60"/>
      <w:ind w:left="2790" w:hanging="2790"/>
    </w:pPr>
  </w:style>
  <w:style w:type="paragraph" w:customStyle="1" w:styleId="Bullet1Bold">
    <w:name w:val="Bullet 1 Bold"/>
    <w:basedOn w:val="Bullet1"/>
    <w:next w:val="Bullet2"/>
    <w:rsid w:val="00B67EA2"/>
    <w:pPr>
      <w:keepNext/>
      <w:numPr>
        <w:ilvl w:val="1"/>
        <w:numId w:val="1"/>
      </w:numPr>
      <w:tabs>
        <w:tab w:val="clear" w:pos="1440"/>
      </w:tabs>
      <w:ind w:left="720"/>
    </w:pPr>
    <w:rPr>
      <w:b/>
      <w:szCs w:val="24"/>
    </w:rPr>
  </w:style>
  <w:style w:type="paragraph" w:customStyle="1" w:styleId="Bullet2">
    <w:name w:val="Bullet 2"/>
    <w:basedOn w:val="Normal"/>
    <w:rsid w:val="00293637"/>
    <w:pPr>
      <w:numPr>
        <w:numId w:val="3"/>
      </w:numPr>
      <w:tabs>
        <w:tab w:val="clear" w:pos="2520"/>
      </w:tabs>
      <w:ind w:left="1440"/>
    </w:pPr>
  </w:style>
  <w:style w:type="character" w:styleId="Hyperlink">
    <w:name w:val="Hyperlink"/>
    <w:basedOn w:val="DefaultParagraphFont"/>
    <w:rsid w:val="00D0450C"/>
    <w:rPr>
      <w:color w:val="0000FF"/>
      <w:u w:val="single"/>
    </w:rPr>
  </w:style>
  <w:style w:type="character" w:styleId="PageNumber">
    <w:name w:val="page number"/>
    <w:basedOn w:val="DefaultParagraphFont"/>
    <w:rsid w:val="00D0450C"/>
    <w:rPr>
      <w:sz w:val="20"/>
    </w:rPr>
  </w:style>
  <w:style w:type="character" w:customStyle="1" w:styleId="HangingIndentChar">
    <w:name w:val="Hanging Indent Char"/>
    <w:basedOn w:val="DefaultParagraphFont"/>
    <w:link w:val="HangingIndent"/>
    <w:rsid w:val="00331A65"/>
    <w:rPr>
      <w:rFonts w:ascii="Calibri" w:hAnsi="Calibri"/>
      <w:sz w:val="24"/>
      <w:szCs w:val="22"/>
      <w:lang w:val="en-US" w:eastAsia="en-US" w:bidi="en-US"/>
    </w:rPr>
  </w:style>
  <w:style w:type="character" w:customStyle="1" w:styleId="SOLBulletChar">
    <w:name w:val="SOL Bullet Char"/>
    <w:basedOn w:val="HangingIndentChar"/>
    <w:link w:val="SOLBullet"/>
    <w:rsid w:val="00331A65"/>
  </w:style>
  <w:style w:type="paragraph" w:styleId="Bibliography">
    <w:name w:val="Bibliography"/>
    <w:basedOn w:val="Normal"/>
    <w:next w:val="Normal"/>
    <w:uiPriority w:val="37"/>
    <w:unhideWhenUsed/>
    <w:rsid w:val="009E020A"/>
  </w:style>
  <w:style w:type="character" w:styleId="Strong">
    <w:name w:val="Strong"/>
    <w:basedOn w:val="DefaultParagraphFont"/>
    <w:uiPriority w:val="22"/>
    <w:qFormat/>
    <w:locked/>
    <w:rsid w:val="0028078C"/>
    <w:rPr>
      <w:b/>
      <w:bCs/>
    </w:rPr>
  </w:style>
  <w:style w:type="character" w:styleId="Emphasis">
    <w:name w:val="Emphasis"/>
    <w:basedOn w:val="DefaultParagraphFont"/>
    <w:uiPriority w:val="20"/>
    <w:qFormat/>
    <w:locked/>
    <w:rsid w:val="0028078C"/>
    <w:rPr>
      <w:i/>
      <w:iCs/>
    </w:rPr>
  </w:style>
  <w:style w:type="paragraph" w:styleId="BalloonText">
    <w:name w:val="Balloon Text"/>
    <w:basedOn w:val="Normal"/>
    <w:link w:val="BalloonTextChar"/>
    <w:locked/>
    <w:rsid w:val="0028078C"/>
    <w:rPr>
      <w:rFonts w:ascii="Tahoma" w:hAnsi="Tahoma" w:cs="Tahoma"/>
      <w:sz w:val="16"/>
      <w:szCs w:val="16"/>
    </w:rPr>
  </w:style>
  <w:style w:type="character" w:customStyle="1" w:styleId="BalloonTextChar">
    <w:name w:val="Balloon Text Char"/>
    <w:basedOn w:val="DefaultParagraphFont"/>
    <w:link w:val="BalloonText"/>
    <w:rsid w:val="0028078C"/>
    <w:rPr>
      <w:rFonts w:ascii="Tahoma" w:eastAsia="Times New Roman" w:hAnsi="Tahoma" w:cs="Tahoma"/>
      <w:sz w:val="16"/>
      <w:szCs w:val="16"/>
      <w:lang w:bidi="en-US"/>
    </w:rPr>
  </w:style>
  <w:style w:type="paragraph" w:styleId="ListParagraph">
    <w:name w:val="List Paragraph"/>
    <w:basedOn w:val="Normal"/>
    <w:uiPriority w:val="34"/>
    <w:qFormat/>
    <w:rsid w:val="00A90846"/>
    <w:pPr>
      <w:ind w:left="720"/>
      <w:contextualSpacing/>
    </w:pPr>
  </w:style>
</w:styles>
</file>

<file path=word/webSettings.xml><?xml version="1.0" encoding="utf-8"?>
<w:webSettings xmlns:r="http://schemas.openxmlformats.org/officeDocument/2006/relationships" xmlns:w="http://schemas.openxmlformats.org/wordprocessingml/2006/main">
  <w:divs>
    <w:div w:id="488786057">
      <w:bodyDiv w:val="1"/>
      <w:marLeft w:val="0"/>
      <w:marRight w:val="0"/>
      <w:marTop w:val="0"/>
      <w:marBottom w:val="0"/>
      <w:divBdr>
        <w:top w:val="none" w:sz="0" w:space="0" w:color="auto"/>
        <w:left w:val="none" w:sz="0" w:space="0" w:color="auto"/>
        <w:bottom w:val="none" w:sz="0" w:space="0" w:color="auto"/>
        <w:right w:val="none" w:sz="0" w:space="0" w:color="auto"/>
      </w:divBdr>
    </w:div>
    <w:div w:id="1731614075">
      <w:bodyDiv w:val="1"/>
      <w:marLeft w:val="0"/>
      <w:marRight w:val="0"/>
      <w:marTop w:val="0"/>
      <w:marBottom w:val="0"/>
      <w:divBdr>
        <w:top w:val="none" w:sz="0" w:space="0" w:color="auto"/>
        <w:left w:val="none" w:sz="0" w:space="0" w:color="auto"/>
        <w:bottom w:val="none" w:sz="0" w:space="0" w:color="auto"/>
        <w:right w:val="none" w:sz="0" w:space="0" w:color="auto"/>
      </w:divBdr>
    </w:div>
    <w:div w:id="204625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animat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outub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oanimate.com/" TargetMode="External"/><Relationship Id="rId4" Type="http://schemas.openxmlformats.org/officeDocument/2006/relationships/settings" Target="settings.xml"/><Relationship Id="rId9" Type="http://schemas.openxmlformats.org/officeDocument/2006/relationships/hyperlink" Target="http://www.surveymonkey.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Vir111</b:Tag>
    <b:SourceType>InternetSite</b:SourceType>
    <b:Guid>{9056A861-6853-407B-B299-725F47223DB5}</b:Guid>
    <b:LCID>0</b:LCID>
    <b:Author>
      <b:Author>
        <b:NameList>
          <b:Person>
            <b:Last>Education</b:Last>
            <b:First>Virginia</b:First>
            <b:Middle>Department of</b:Middle>
          </b:Person>
        </b:NameList>
      </b:Author>
    </b:Author>
    <b:Title>Statistics and probability </b:Title>
    <b:InternetSiteTitle>Sequence and Scope </b:InternetSiteTitle>
    <b:Year>2011</b:Year>
    <b:YearAccessed>2013</b:YearAccessed>
    <b:MonthAccessed>Feburary </b:MonthAccessed>
    <b:DayAccessed>12</b:DayAccessed>
    <b:URL>http://www.doe.virginia.gov/testing/sol/standards_docs/mathematics/index.shtml</b:URL>
    <b:RefOrder>1</b:RefOrder>
  </b:Source>
</b:Sources>
</file>

<file path=customXml/itemProps1.xml><?xml version="1.0" encoding="utf-8"?>
<ds:datastoreItem xmlns:ds="http://schemas.openxmlformats.org/officeDocument/2006/customXml" ds:itemID="{E9D2594B-9E5D-40F4-9081-086B5500F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1756</Words>
  <Characters>10014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Lesson Title</vt:lpstr>
    </vt:vector>
  </TitlesOfParts>
  <Company/>
  <LinksUpToDate>false</LinksUpToDate>
  <CharactersWithSpaces>11747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creator>vwade</dc:creator>
  <cp:lastModifiedBy>valentaw</cp:lastModifiedBy>
  <cp:revision>5</cp:revision>
  <cp:lastPrinted>2011-10-04T18:07:00Z</cp:lastPrinted>
  <dcterms:created xsi:type="dcterms:W3CDTF">2013-02-24T21:20:00Z</dcterms:created>
  <dcterms:modified xsi:type="dcterms:W3CDTF">2013-02-24T22:07:00Z</dcterms:modified>
</cp:coreProperties>
</file>